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020" w:rsidRPr="00DA3928" w:rsidRDefault="00DA3928">
      <w:pPr>
        <w:rPr>
          <w:b/>
          <w:lang w:val="es-ES"/>
        </w:rPr>
      </w:pPr>
      <w:r w:rsidRPr="00DA3928">
        <w:rPr>
          <w:b/>
          <w:lang w:val="es-ES"/>
        </w:rPr>
        <w:t>LE LOGEMENT – L’HABITATION</w:t>
      </w:r>
    </w:p>
    <w:p w:rsidR="005A1020" w:rsidRDefault="005A1020" w:rsidP="00DA3928">
      <w:pPr>
        <w:pStyle w:val="Prrafodelista"/>
        <w:numPr>
          <w:ilvl w:val="0"/>
          <w:numId w:val="1"/>
        </w:numPr>
        <w:rPr>
          <w:u w:val="single"/>
          <w:lang w:val="es-ES"/>
        </w:rPr>
      </w:pPr>
      <w:proofErr w:type="spellStart"/>
      <w:r>
        <w:rPr>
          <w:u w:val="single"/>
          <w:lang w:val="es-ES"/>
        </w:rPr>
        <w:t>Structure</w:t>
      </w:r>
      <w:proofErr w:type="spellEnd"/>
    </w:p>
    <w:p w:rsidR="00DA3928" w:rsidRPr="00DA3928" w:rsidRDefault="00DA3928" w:rsidP="00DA3928">
      <w:pPr>
        <w:pStyle w:val="Prrafodelista"/>
        <w:numPr>
          <w:ilvl w:val="0"/>
          <w:numId w:val="1"/>
        </w:numPr>
        <w:rPr>
          <w:u w:val="single"/>
          <w:lang w:val="es-ES"/>
        </w:rPr>
      </w:pPr>
      <w:proofErr w:type="spellStart"/>
      <w:r w:rsidRPr="00DA3928">
        <w:rPr>
          <w:u w:val="single"/>
          <w:lang w:val="es-ES"/>
        </w:rPr>
        <w:t>Types</w:t>
      </w:r>
      <w:proofErr w:type="spellEnd"/>
      <w:r w:rsidRPr="00DA3928">
        <w:rPr>
          <w:u w:val="single"/>
          <w:lang w:val="es-ES"/>
        </w:rPr>
        <w:t xml:space="preserve"> de </w:t>
      </w:r>
      <w:proofErr w:type="spellStart"/>
      <w:r w:rsidRPr="00DA3928">
        <w:rPr>
          <w:u w:val="single"/>
          <w:lang w:val="es-ES"/>
        </w:rPr>
        <w:t>logement</w:t>
      </w:r>
      <w:proofErr w:type="spellEnd"/>
      <w:r w:rsidRPr="00DA3928">
        <w:rPr>
          <w:u w:val="single"/>
          <w:lang w:val="es-ES"/>
        </w:rPr>
        <w:t xml:space="preserve"> </w:t>
      </w:r>
    </w:p>
    <w:p w:rsidR="00DA3928" w:rsidRDefault="00DA3928" w:rsidP="00DA3928">
      <w:pPr>
        <w:pStyle w:val="Prrafodelista"/>
        <w:numPr>
          <w:ilvl w:val="0"/>
          <w:numId w:val="1"/>
        </w:numPr>
        <w:rPr>
          <w:u w:val="single"/>
          <w:lang w:val="es-ES"/>
        </w:rPr>
      </w:pPr>
      <w:proofErr w:type="spellStart"/>
      <w:r w:rsidRPr="00DA3928">
        <w:rPr>
          <w:u w:val="single"/>
          <w:lang w:val="es-ES"/>
        </w:rPr>
        <w:t>Colocation</w:t>
      </w:r>
      <w:proofErr w:type="spellEnd"/>
      <w:r w:rsidRPr="00DA3928">
        <w:rPr>
          <w:u w:val="single"/>
          <w:lang w:val="es-ES"/>
        </w:rPr>
        <w:t xml:space="preserve"> – </w:t>
      </w:r>
      <w:proofErr w:type="spellStart"/>
      <w:r w:rsidRPr="00DA3928">
        <w:rPr>
          <w:u w:val="single"/>
          <w:lang w:val="es-ES"/>
        </w:rPr>
        <w:t>Loyer</w:t>
      </w:r>
      <w:proofErr w:type="spellEnd"/>
    </w:p>
    <w:p w:rsidR="00BD4135" w:rsidRPr="00DA3928" w:rsidRDefault="00BD4135" w:rsidP="00DA3928">
      <w:pPr>
        <w:pStyle w:val="Prrafodelista"/>
        <w:numPr>
          <w:ilvl w:val="0"/>
          <w:numId w:val="1"/>
        </w:numPr>
        <w:rPr>
          <w:u w:val="single"/>
          <w:lang w:val="es-ES"/>
        </w:rPr>
      </w:pPr>
      <w:proofErr w:type="spellStart"/>
      <w:r>
        <w:rPr>
          <w:u w:val="single"/>
          <w:lang w:val="es-ES"/>
        </w:rPr>
        <w:t>Annonces</w:t>
      </w:r>
      <w:proofErr w:type="spellEnd"/>
    </w:p>
    <w:p w:rsidR="00DA3928" w:rsidRPr="00DA3928" w:rsidRDefault="00DA3928" w:rsidP="00DA3928">
      <w:pPr>
        <w:pStyle w:val="Prrafodelista"/>
        <w:ind w:left="757" w:firstLine="0"/>
        <w:rPr>
          <w:lang w:val="es-ES"/>
        </w:rPr>
      </w:pPr>
    </w:p>
    <w:p w:rsidR="00DA3928" w:rsidRPr="00DA3928" w:rsidRDefault="00DA3928" w:rsidP="00DA3928">
      <w:pPr>
        <w:pStyle w:val="Prrafodelista"/>
        <w:ind w:left="757" w:firstLine="0"/>
        <w:rPr>
          <w:lang w:val="es-ES"/>
        </w:rPr>
      </w:pPr>
    </w:p>
    <w:p w:rsidR="005A1020" w:rsidRPr="005A1020" w:rsidRDefault="00DA3928" w:rsidP="005A1020">
      <w:pPr>
        <w:rPr>
          <w:ins w:id="0" w:author="Unknown"/>
        </w:rPr>
      </w:pPr>
      <w:proofErr w:type="gramStart"/>
      <w:r w:rsidRPr="00DA3928">
        <w:t>1.</w:t>
      </w:r>
      <w:r w:rsidR="005A1020">
        <w:t>STRUCTURE</w:t>
      </w:r>
      <w:proofErr w:type="gramEnd"/>
      <w:r w:rsidR="005A1020">
        <w:t xml:space="preserve"> D’UNE MAISON</w:t>
      </w:r>
    </w:p>
    <w:p w:rsidR="005A1020" w:rsidRPr="005A1020" w:rsidRDefault="005A1020" w:rsidP="005A1020">
      <w:pPr>
        <w:ind w:left="0" w:firstLine="0"/>
        <w:outlineLvl w:val="3"/>
        <w:rPr>
          <w:ins w:id="1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2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rez-de-chaussée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96" name="Imagen 96" descr="cliquez pour entendre : rez-de-chaussé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cliquez pour entendre : rez-de-chaussé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3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4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 xml:space="preserve">Partie de la maison dont le plancher est le plus près du niveau du sol. </w:t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5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>
            <wp:extent cx="7620000" cy="5019675"/>
            <wp:effectExtent l="19050" t="0" r="0" b="0"/>
            <wp:docPr id="97" name="Imagen 97" descr="rez-de-chaussé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rez-de-chaussée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1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6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7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lastRenderedPageBreak/>
          <w:object w:dxaOrig="11790" w:dyaOrig="202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309" type="#_x0000_t75" style="width:589.5pt;height:101.25pt" o:ole="">
              <v:imagedata r:id="rId10" o:title=""/>
            </v:shape>
            <w:control r:id="rId11" w:name="DefaultOcxName2" w:shapeid="_x0000_i1309"/>
          </w:object>
        </w:r>
        <w:proofErr w:type="gramStart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verrière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99" name="Imagen 99" descr="cliquez pour entendre : verrière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cliquez pour entendre : verrière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8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9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Grande surface vitrée formant parois et toiture.</w:t>
        </w:r>
      </w:ins>
    </w:p>
    <w:p w:rsidR="005A1020" w:rsidRPr="005A1020" w:rsidRDefault="005A1020" w:rsidP="005A1020">
      <w:pPr>
        <w:ind w:left="0" w:firstLine="0"/>
        <w:outlineLvl w:val="3"/>
        <w:rPr>
          <w:ins w:id="10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11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rampe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00" name="Imagen 100" descr="cliquez pour entendre : rampe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cliquez pour entendre : rampe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12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13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Ensemble des barreaux et de la main courante bordant l’escalier ou le palier du côté du vide.</w:t>
        </w:r>
      </w:ins>
    </w:p>
    <w:p w:rsidR="005A1020" w:rsidRPr="005A1020" w:rsidRDefault="005A1020" w:rsidP="005A1020">
      <w:pPr>
        <w:ind w:left="0" w:firstLine="0"/>
        <w:outlineLvl w:val="3"/>
        <w:rPr>
          <w:ins w:id="14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15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w.-c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. : salle de toilettes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01" name="Imagen 101" descr="cliquez pour entendre : w.-c. : salle de toilettes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cliquez pour entendre : w.-c. : salle de toilettes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16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17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 xml:space="preserve">Petite pièce aménagée pour y satisfaire des besoins naturels et équipée d’un lavabo. </w:t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18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800100" cy="628650"/>
            <wp:effectExtent l="19050" t="0" r="0" b="0"/>
            <wp:docPr id="102" name="Imagen 102" descr="w.-c. : toilette image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w.-c. : toilette image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19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"http://www.ledictionnairevisuel.com/maison/plomberie/w-c-toilette.php" </w:instrText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w.-c</w:t>
        </w:r>
        <w:proofErr w:type="gramEnd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. : toilette</w:t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5A1020" w:rsidRDefault="005A1020" w:rsidP="005A1020">
      <w:pPr>
        <w:ind w:left="0" w:firstLine="0"/>
        <w:outlineLvl w:val="3"/>
        <w:rPr>
          <w:ins w:id="20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21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hall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d’entrée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03" name="Imagen 103" descr="cliquez pour entendre : hall d’entrée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liquez pour entendre : hall d’entrée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22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23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Pièce de grandes dimensions qui sert d’accès aux autres pièces de la maison.</w:t>
        </w:r>
      </w:ins>
    </w:p>
    <w:p w:rsidR="005A1020" w:rsidRPr="005A1020" w:rsidRDefault="005A1020" w:rsidP="005A1020">
      <w:pPr>
        <w:ind w:left="0" w:firstLine="0"/>
        <w:outlineLvl w:val="3"/>
        <w:rPr>
          <w:ins w:id="24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25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perron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04" name="Imagen 104" descr="cliquez pour entendre : perron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cliquez pour entendre : perron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26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27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Escalier extérieur se terminant par une plateforme qui mène à l’entrée d’une habitation.</w:t>
        </w:r>
      </w:ins>
    </w:p>
    <w:p w:rsidR="005A1020" w:rsidRPr="005A1020" w:rsidRDefault="005A1020" w:rsidP="005A1020">
      <w:pPr>
        <w:ind w:left="0" w:firstLine="0"/>
        <w:outlineLvl w:val="3"/>
        <w:rPr>
          <w:ins w:id="28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29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cheminée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05" name="Imagen 105" descr="cliquez pour entendre : cheminé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cliquez pour entendre : cheminé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30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31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 xml:space="preserve">Dispositif maçonné décoratif aménagé pour y faire du feu. </w:t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32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800100" cy="628650"/>
            <wp:effectExtent l="19050" t="0" r="0" b="0"/>
            <wp:docPr id="106" name="Imagen 106" descr="cheminée à foyer ouvert image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cheminée à foyer ouvert image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33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"http://www.ledictionnairevisuel.com/maison/chauffage/chauffage-au-bois/cheminee-a-foyer-ouvert.php" </w:instrText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cheminée</w:t>
        </w:r>
        <w:proofErr w:type="gramEnd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à foyer ouvert</w:t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5A1020" w:rsidRDefault="005A1020" w:rsidP="005A1020">
      <w:pPr>
        <w:ind w:left="0" w:firstLine="0"/>
        <w:outlineLvl w:val="3"/>
        <w:rPr>
          <w:ins w:id="34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35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salon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07" name="Imagen 107" descr="cliquez pour entendre : salon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cliquez pour entendre : salon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36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37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 xml:space="preserve">Pièce conçue et meublée pour recevoir des visiteurs. </w:t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38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lastRenderedPageBreak/>
        <w:drawing>
          <wp:inline distT="0" distB="0" distL="0" distR="0">
            <wp:extent cx="800100" cy="628650"/>
            <wp:effectExtent l="19050" t="0" r="0" b="0"/>
            <wp:docPr id="108" name="Imagen 108" descr="exemples de fauteuils imag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exemples de fauteuils imag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39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"http://www.ledictionnairevisuel.com/maison/ameublement-de-la-maison/fauteuil/exemples-de-fauteuils.php" </w:instrText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exemples</w:t>
        </w:r>
        <w:proofErr w:type="gramEnd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de fauteuils</w:t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5A1020" w:rsidRDefault="005A1020" w:rsidP="005A1020">
      <w:pPr>
        <w:ind w:left="0" w:firstLine="0"/>
        <w:outlineLvl w:val="3"/>
        <w:rPr>
          <w:ins w:id="40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41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salle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à manger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09" name="Imagen 109" descr="cliquez pour entendre : salle à manger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cliquez pour entendre : salle à manger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42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43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 xml:space="preserve">Pièce conçue et meublée pour prendre les repas ou recevoir à manger. </w:t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44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800100" cy="628650"/>
            <wp:effectExtent l="19050" t="0" r="0" b="0"/>
            <wp:docPr id="110" name="Imagen 110" descr="verres image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verres image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45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"http://www.ledictionnairevisuel.com/alimentation-et-cuisine/cuisine/verres.php" </w:instrText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verres</w:t>
        </w:r>
        <w:proofErr w:type="gramEnd"/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46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800100" cy="628650"/>
            <wp:effectExtent l="19050" t="0" r="0" b="0"/>
            <wp:docPr id="111" name="Imagen 111" descr="vaisselle image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vaisselle image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47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"http://www.ledictionnairevisuel.com/alimentation-et-cuisine/cuisine/vaisselle.php" </w:instrText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vaisselle</w:t>
        </w:r>
        <w:proofErr w:type="gramEnd"/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5A1020" w:rsidRDefault="005A1020" w:rsidP="005A1020">
      <w:pPr>
        <w:ind w:left="0" w:firstLine="0"/>
        <w:outlineLvl w:val="3"/>
        <w:rPr>
          <w:ins w:id="48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49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garde-manger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12" name="Imagen 112" descr="cliquez pour entendre : garde-manger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cliquez pour entendre : garde-manger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right="-994" w:firstLine="0"/>
        <w:rPr>
          <w:ins w:id="50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51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Meuble dans lequel sont rangés les aliments ne nécessitant pas de conservation par le froid.</w:t>
        </w:r>
      </w:ins>
    </w:p>
    <w:p w:rsidR="005A1020" w:rsidRPr="005A1020" w:rsidRDefault="005A1020" w:rsidP="005A1020">
      <w:pPr>
        <w:ind w:left="0" w:firstLine="0"/>
        <w:outlineLvl w:val="3"/>
        <w:rPr>
          <w:ins w:id="52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53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cuisine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13" name="Imagen 113" descr="cliquez pour entendre : cuisine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cliquez pour entendre : cuisine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54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55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 xml:space="preserve">Pièce où l’on prépare les repas. </w:t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56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800100" cy="628650"/>
            <wp:effectExtent l="19050" t="0" r="0" b="0"/>
            <wp:docPr id="114" name="Imagen 114" descr="cuisine image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cuisine image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57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"http://www.ledictionnairevisuel.com/alimentation-et-cuisine/cuisine/cuisine.php" </w:instrText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cuisine</w:t>
        </w:r>
        <w:proofErr w:type="gramEnd"/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5A1020" w:rsidRDefault="005A1020" w:rsidP="005A1020">
      <w:pPr>
        <w:ind w:left="0" w:firstLine="0"/>
        <w:outlineLvl w:val="3"/>
        <w:rPr>
          <w:ins w:id="58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ins w:id="59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coin-repas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15" name="Imagen 115" descr="cliquez pour entendre : coin-repas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cliquez pour entendre : coin-repas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60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61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Espace aménagé dans une cuisine pour prendre le repas.</w:t>
        </w:r>
      </w:ins>
    </w:p>
    <w:p w:rsidR="005A1020" w:rsidRPr="005A1020" w:rsidRDefault="005A1020" w:rsidP="005A1020">
      <w:pPr>
        <w:ind w:left="0" w:firstLine="0"/>
        <w:outlineLvl w:val="3"/>
        <w:rPr>
          <w:ins w:id="62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63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porte-fenêtre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16" name="Imagen 116" descr="cliquez pour entendre : porte-fenêtre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cliquez pour entendre : porte-fenêtre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64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65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 xml:space="preserve">Fenêtre de plain-pied dont un panneau coulissant sert de porte. </w:t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66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800100" cy="628650"/>
            <wp:effectExtent l="19050" t="0" r="0" b="0"/>
            <wp:docPr id="117" name="Imagen 117" descr="exemples de portes image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exemples de portes image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67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"http://www.ledictionnairevisuel.com/arts-et-architecture/architecture/elements-architecture/exemples-de-portes.php" </w:instrText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exemples</w:t>
        </w:r>
        <w:proofErr w:type="gramEnd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de portes</w:t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5A1020" w:rsidRDefault="005A1020" w:rsidP="005A1020">
      <w:pPr>
        <w:ind w:left="0" w:firstLine="0"/>
        <w:outlineLvl w:val="3"/>
        <w:rPr>
          <w:ins w:id="68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69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salle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de séjour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18" name="Imagen 118" descr="cliquez pour entendre : salle de séjour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cliquez pour entendre : salle de séjour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70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71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lastRenderedPageBreak/>
          <w:t xml:space="preserve">Pièce dans laquelle on peut faire différentes activités comme lire, regarder la télévision, etc. </w:t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72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800100" cy="628650"/>
            <wp:effectExtent l="19050" t="0" r="0" b="0"/>
            <wp:docPr id="119" name="Imagen 119" descr="exemples de fauteuils imag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exemples de fauteuils imag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73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"http://www.ledictionnairevisuel.com/maison/ameublement-de-la-maison/fauteuil/exemples-de-fauteuils.php" </w:instrText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exemples</w:t>
        </w:r>
        <w:proofErr w:type="gramEnd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de fauteuils</w:t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5A1020" w:rsidRDefault="005A1020" w:rsidP="005A1020">
      <w:pPr>
        <w:ind w:left="0" w:firstLine="0"/>
        <w:outlineLvl w:val="3"/>
        <w:rPr>
          <w:ins w:id="74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75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entrée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principale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20" name="Imagen 120" descr="cliquez pour entendre : entrée principale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cliquez pour entendre : entrée principale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76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800100" cy="628650"/>
            <wp:effectExtent l="19050" t="0" r="0" b="0"/>
            <wp:docPr id="121" name="Imagen 121" descr="porte extérieure image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porte extérieure image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77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"http://www.ledictionnairevisuel.com/maison/elements-de-la-maison/porte-exterieure.php" </w:instrText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porte</w:t>
        </w:r>
        <w:proofErr w:type="gramEnd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extérieure</w:t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5A1020" w:rsidRDefault="005A1020" w:rsidP="005A1020">
      <w:pPr>
        <w:ind w:left="0" w:firstLine="0"/>
        <w:outlineLvl w:val="3"/>
        <w:rPr>
          <w:ins w:id="78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79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vestibule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22" name="Imagen 122" descr="cliquez pour entendre : vestibule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cliquez pour entendre : vestibule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80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81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Pièce d’entrée de la maison.</w:t>
        </w:r>
      </w:ins>
    </w:p>
    <w:p w:rsidR="005A1020" w:rsidRPr="005A1020" w:rsidRDefault="005A1020" w:rsidP="005A1020">
      <w:pPr>
        <w:ind w:left="0" w:firstLine="0"/>
        <w:outlineLvl w:val="3"/>
        <w:rPr>
          <w:ins w:id="82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83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vestiaire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23" name="Imagen 123" descr="cliquez pour entendre : vestiaire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cliquez pour entendre : vestiaire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84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85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Espace aménagé pour déposer vêtements, chapeaux, parapluies, etc.</w:t>
        </w:r>
      </w:ins>
    </w:p>
    <w:p w:rsidR="005A1020" w:rsidRPr="005A1020" w:rsidRDefault="005A1020" w:rsidP="005A1020">
      <w:pPr>
        <w:ind w:left="0" w:firstLine="0"/>
        <w:outlineLvl w:val="3"/>
        <w:rPr>
          <w:ins w:id="86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87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escalier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24" name="Imagen 124" descr="cliquez pour entendre : escalier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cliquez pour entendre : escalier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right="-994" w:firstLine="0"/>
        <w:rPr>
          <w:ins w:id="88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89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 xml:space="preserve">Élément de structure permettant la circulation entre les niveaux d’une habitation, d’un édifice. </w:t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90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800100" cy="628650"/>
            <wp:effectExtent l="19050" t="0" r="0" b="0"/>
            <wp:docPr id="125" name="Imagen 125" descr="escalier image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escalier image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91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"http://www.ledictionnairevisuel.com/maison/structure-une-maison/escalier.php" </w:instrText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escalier</w:t>
        </w:r>
        <w:proofErr w:type="gramEnd"/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5A1020" w:rsidRDefault="005A1020" w:rsidP="005A1020">
      <w:pPr>
        <w:ind w:left="0" w:firstLine="0"/>
        <w:outlineLvl w:val="3"/>
        <w:rPr>
          <w:ins w:id="92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93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buanderie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26" name="Imagen 126" descr="cliquez pour entendre : buanderie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cliquez pour entendre : buanderie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94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95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 xml:space="preserve">Pièce où on fait la lessive. </w:t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96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800100" cy="628650"/>
            <wp:effectExtent l="19050" t="0" r="0" b="0"/>
            <wp:docPr id="127" name="Imagen 127" descr="sèche-linge électrique : sécheuse image">
              <a:hlinkClick xmlns:a="http://schemas.openxmlformats.org/drawingml/2006/main" r:id="rId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sèche-linge électrique : sécheuse image">
                      <a:hlinkClick r:id="rId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97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"http://www.ledictionnairevisuel.com/maison/ameublement-de-la-maison/appareils-electromenagers/seche-linge-electrique-secheuse.php" </w:instrText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sèche-linge</w:t>
        </w:r>
        <w:proofErr w:type="gramEnd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électrique : sécheuse</w:t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98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800100" cy="628650"/>
            <wp:effectExtent l="19050" t="0" r="0" b="0"/>
            <wp:docPr id="128" name="Imagen 128" descr="lave-linge : laveuse image">
              <a:hlinkClick xmlns:a="http://schemas.openxmlformats.org/drawingml/2006/main" r:id="rId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lave-linge : laveuse image">
                      <a:hlinkClick r:id="rId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99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"http://www.ledictionnairevisuel.com/maison/ameublement-de-la-maison/appareils-electromenagers/lave-linge-laveuse.php" </w:instrText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lave-linge</w:t>
        </w:r>
        <w:proofErr w:type="gramEnd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: laveuse</w:t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DA3928" w:rsidRDefault="005A1020" w:rsidP="005A1020">
      <w:proofErr w:type="gramStart"/>
      <w:r>
        <w:lastRenderedPageBreak/>
        <w:t>2.TYPES</w:t>
      </w:r>
      <w:proofErr w:type="gramEnd"/>
      <w:r>
        <w:t xml:space="preserve"> DE LOGEMENT</w:t>
      </w:r>
    </w:p>
    <w:p w:rsidR="005A1020" w:rsidRPr="00DA3928" w:rsidRDefault="005A1020" w:rsidP="005A1020">
      <w:r w:rsidRPr="00DA3928">
        <w:t>- appartement: dans un immeuble, appartement dans un HLM</w:t>
      </w:r>
    </w:p>
    <w:p w:rsidR="005A1020" w:rsidRPr="00DA3928" w:rsidRDefault="005A1020" w:rsidP="005A1020">
      <w:r w:rsidRPr="00DA3928">
        <w:t>-chalet (à la montagne – au Québec)</w:t>
      </w:r>
    </w:p>
    <w:p w:rsidR="005A1020" w:rsidRPr="00DA3928" w:rsidRDefault="005A1020" w:rsidP="005A1020">
      <w:r w:rsidRPr="00DA3928">
        <w:t>-château</w:t>
      </w:r>
    </w:p>
    <w:p w:rsidR="005A1020" w:rsidRPr="00DA3928" w:rsidRDefault="005A1020" w:rsidP="005A1020">
      <w:r w:rsidRPr="00DA3928">
        <w:t>-pavillon (avec jardin)</w:t>
      </w:r>
    </w:p>
    <w:p w:rsidR="005A1020" w:rsidRPr="00DA3928" w:rsidRDefault="005A1020" w:rsidP="005A1020">
      <w:r w:rsidRPr="00DA3928">
        <w:t>-villa, villa jumelée</w:t>
      </w:r>
    </w:p>
    <w:p w:rsidR="005A1020" w:rsidRPr="00DA3928" w:rsidRDefault="005A1020" w:rsidP="005A1020">
      <w:r w:rsidRPr="00DA3928">
        <w:t>-SDF : sans domicile fixe</w:t>
      </w:r>
    </w:p>
    <w:p w:rsidR="005A1020" w:rsidRDefault="005A1020" w:rsidP="005A1020">
      <w:r w:rsidRPr="00DA3928">
        <w:t>-résidence principale/résidence secondaire</w:t>
      </w:r>
    </w:p>
    <w:p w:rsidR="005A1020" w:rsidRPr="00DA3928" w:rsidRDefault="005A1020" w:rsidP="005A1020">
      <w:r>
        <w:t>-F2, F3 … : pièces fermées</w:t>
      </w:r>
    </w:p>
    <w:p w:rsidR="005A1020" w:rsidRPr="00DA3928" w:rsidRDefault="005A1020" w:rsidP="005A1020">
      <w:r>
        <w:t>3</w:t>
      </w:r>
      <w:r w:rsidRPr="00DA3928">
        <w:t xml:space="preserve">. </w:t>
      </w:r>
    </w:p>
    <w:p w:rsidR="005A1020" w:rsidRPr="00DA3928" w:rsidRDefault="005A1020" w:rsidP="005A1020">
      <w:proofErr w:type="gramStart"/>
      <w:r>
        <w:t>c</w:t>
      </w:r>
      <w:r w:rsidRPr="00DA3928">
        <w:t>olocation</w:t>
      </w:r>
      <w:proofErr w:type="gramEnd"/>
      <w:r w:rsidRPr="00DA3928">
        <w:t> : location en commun</w:t>
      </w:r>
      <w:r>
        <w:t xml:space="preserve"> (colocataires au/à la propriétaire)</w:t>
      </w:r>
    </w:p>
    <w:p w:rsidR="005A1020" w:rsidRPr="00DA3928" w:rsidRDefault="005A1020" w:rsidP="005A1020">
      <w:proofErr w:type="gramStart"/>
      <w:r>
        <w:t>l</w:t>
      </w:r>
      <w:r w:rsidRPr="00DA3928">
        <w:t>oyer</w:t>
      </w:r>
      <w:proofErr w:type="gramEnd"/>
      <w:r w:rsidRPr="00DA3928">
        <w:t> : à payer chaque mois</w:t>
      </w:r>
      <w:r>
        <w:t xml:space="preserve"> – contrat de bail</w:t>
      </w:r>
    </w:p>
    <w:p w:rsidR="005A1020" w:rsidRDefault="005A1020" w:rsidP="005A1020">
      <w:proofErr w:type="gramStart"/>
      <w:r>
        <w:t>c</w:t>
      </w:r>
      <w:r w:rsidRPr="00DA3928">
        <w:t>harges</w:t>
      </w:r>
      <w:proofErr w:type="gramEnd"/>
      <w:r w:rsidRPr="00DA3928">
        <w:t> : eau, électricité</w:t>
      </w:r>
    </w:p>
    <w:p w:rsidR="005A1020" w:rsidRPr="00DA3928" w:rsidRDefault="005A1020" w:rsidP="005A1020">
      <w:proofErr w:type="gramStart"/>
      <w:r>
        <w:t>caution</w:t>
      </w:r>
      <w:proofErr w:type="gramEnd"/>
      <w:r>
        <w:t> : payer en avance</w:t>
      </w:r>
    </w:p>
    <w:p w:rsidR="005A1020" w:rsidRDefault="005A1020" w:rsidP="00DA3928">
      <w:r>
        <w:t>3 .ANNONCES</w:t>
      </w:r>
    </w:p>
    <w:p w:rsidR="005A1020" w:rsidRDefault="005A1020" w:rsidP="00DA3928">
      <w:r>
        <w:t>À vendre – À louer</w:t>
      </w:r>
    </w:p>
    <w:p w:rsidR="005A1020" w:rsidRDefault="005A1020" w:rsidP="005A1020">
      <w:pPr>
        <w:pStyle w:val="Prrafodelista"/>
        <w:numPr>
          <w:ilvl w:val="0"/>
          <w:numId w:val="11"/>
        </w:numPr>
      </w:pPr>
      <w:r>
        <w:t>En France</w:t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rFonts w:ascii="Arial" w:eastAsia="Times New Roman" w:hAnsi="Arial" w:cs="Arial"/>
          <w:b/>
          <w:bCs/>
          <w:color w:val="FFFFFF"/>
          <w:sz w:val="27"/>
          <w:szCs w:val="27"/>
          <w:lang w:eastAsia="es-ES"/>
        </w:rPr>
      </w:pPr>
      <w:r w:rsidRPr="005A1020">
        <w:rPr>
          <w:rFonts w:ascii="Arial" w:eastAsia="Times New Roman" w:hAnsi="Arial" w:cs="Arial"/>
          <w:b/>
          <w:bCs/>
          <w:color w:val="FFFFFF"/>
          <w:sz w:val="27"/>
          <w:szCs w:val="27"/>
          <w:lang w:eastAsia="es-ES"/>
        </w:rPr>
        <w:t>Vidéos à la une</w:t>
      </w:r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b/>
          <w:bCs/>
          <w:noProof/>
          <w:color w:val="8B0013"/>
          <w:sz w:val="18"/>
          <w:szCs w:val="18"/>
          <w:lang w:val="es-ES" w:eastAsia="es-ES"/>
        </w:rPr>
        <w:drawing>
          <wp:inline distT="0" distB="0" distL="0" distR="0">
            <wp:extent cx="1466850" cy="1085850"/>
            <wp:effectExtent l="19050" t="0" r="0" b="0"/>
            <wp:docPr id="47" name="Imagen 47" descr="Uzès (30) - Vente Villa - Prix: 699 000 &amp;amp;euro; - Villa d'architecte très contemporaine, piscine, pompe à chaleur, béton ciré, terrain boisé">
              <a:hlinkClick xmlns:a="http://schemas.openxmlformats.org/drawingml/2006/main" r:id="rId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Uzès (30) - Vente Villa - Prix: 699 000 &amp;amp;euro; - Villa d'architecte très contemporaine, piscine, pompe à chaleur, béton ciré, terrain boisé">
                      <a:hlinkClick r:id="rId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hyperlink r:id="rId54" w:history="1"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>Uzès (30) - Vente Villa - Prix: 699 000 &amp;euro; - Villa d'architecte très contemporaine, piscine, pompe à chaleur, béton ciré, terrain boisé</w:t>
        </w:r>
      </w:hyperlink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t xml:space="preserve"> </w:t>
      </w:r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b/>
          <w:bCs/>
          <w:noProof/>
          <w:color w:val="8B0013"/>
          <w:sz w:val="18"/>
          <w:szCs w:val="18"/>
          <w:lang w:val="es-ES" w:eastAsia="es-ES"/>
        </w:rPr>
        <w:drawing>
          <wp:inline distT="0" distB="0" distL="0" distR="0">
            <wp:extent cx="1466850" cy="1085850"/>
            <wp:effectExtent l="19050" t="0" r="0" b="0"/>
            <wp:docPr id="48" name="Imagen 48" descr="POMMIERS - maison avec piscine - pool-house - vue sur collines - 2 chambres - avec suite parentale (69) - Vente Villa - Prix: 499 000 &amp;amp;euro; - côté beaujolais - au calme, récent - mezzanine - garage - cave a vins">
              <a:hlinkClick xmlns:a="http://schemas.openxmlformats.org/drawingml/2006/main" r:id="rId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POMMIERS - maison avec piscine - pool-house - vue sur collines - 2 chambres - avec suite parentale (69) - Vente Villa - Prix: 499 000 &amp;amp;euro; - côté beaujolais - au calme, récent - mezzanine - garage - cave a vins">
                      <a:hlinkClick r:id="rId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hyperlink r:id="rId57" w:history="1"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 xml:space="preserve">POMMIERS - maison avec piscine - pool-house - vue sur collines - 2 chambres - avec suite </w:t>
        </w:r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lastRenderedPageBreak/>
          <w:t>parentale (69) - Vente Villa - Prix: 499 000 &amp;euro; - côté beaujolais - au calme, récent - mezzanine - garage - cave a vins</w:t>
        </w:r>
      </w:hyperlink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t xml:space="preserve"> </w:t>
      </w:r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b/>
          <w:bCs/>
          <w:noProof/>
          <w:color w:val="8B0013"/>
          <w:sz w:val="18"/>
          <w:szCs w:val="18"/>
          <w:lang w:val="es-ES" w:eastAsia="es-ES"/>
        </w:rPr>
        <w:drawing>
          <wp:inline distT="0" distB="0" distL="0" distR="0">
            <wp:extent cx="1466850" cy="1085850"/>
            <wp:effectExtent l="19050" t="0" r="0" b="0"/>
            <wp:docPr id="49" name="Imagen 49" descr="DAX (40) - Vente Maison - Prix: 355300 € - Maison landaise aux portes de dax,terrain 5000m2,Surface habitable 150m2,5 chambres,avec Dépendances">
              <a:hlinkClick xmlns:a="http://schemas.openxmlformats.org/drawingml/2006/main" r:id="rId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DAX (40) - Vente Maison - Prix: 355300 € - Maison landaise aux portes de dax,terrain 5000m2,Surface habitable 150m2,5 chambres,avec Dépendances">
                      <a:hlinkClick r:id="rId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hyperlink r:id="rId60" w:history="1"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 xml:space="preserve">DAX (40) - Vente Maison - Prix: 355300 € - Maison landaise aux portes de </w:t>
        </w:r>
        <w:proofErr w:type="spellStart"/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>dax</w:t>
        </w:r>
        <w:proofErr w:type="gramStart"/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>,terrain</w:t>
        </w:r>
        <w:proofErr w:type="spellEnd"/>
        <w:proofErr w:type="gramEnd"/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 xml:space="preserve"> 5000m2,Surface habitable 150m2,5 </w:t>
        </w:r>
        <w:proofErr w:type="spellStart"/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>chambres,avec</w:t>
        </w:r>
        <w:proofErr w:type="spellEnd"/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 xml:space="preserve"> Dépendances</w:t>
        </w:r>
      </w:hyperlink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t xml:space="preserve"> </w:t>
      </w:r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noProof/>
          <w:color w:val="0000FF"/>
          <w:sz w:val="18"/>
          <w:szCs w:val="18"/>
          <w:lang w:val="es-ES" w:eastAsia="es-ES"/>
        </w:rPr>
        <w:drawing>
          <wp:inline distT="0" distB="0" distL="0" distR="0">
            <wp:extent cx="1466850" cy="1085850"/>
            <wp:effectExtent l="19050" t="0" r="0" b="0"/>
            <wp:docPr id="50" name="Imagen 50" descr="ODENAS (69) - Vente Villa - Prix: 230 000 &amp;amp;euro; - Villa Beaujolaise">
              <a:hlinkClick xmlns:a="http://schemas.openxmlformats.org/drawingml/2006/main" r:id="rId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ODENAS (69) - Vente Villa - Prix: 230 000 &amp;amp;euro; - Villa Beaujolaise">
                      <a:hlinkClick r:id="rId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r w:rsidRPr="005A1020">
        <w:rPr>
          <w:rFonts w:ascii="Arial" w:eastAsia="Times New Roman" w:hAnsi="Arial" w:cs="Arial"/>
          <w:color w:val="0000FF"/>
          <w:sz w:val="18"/>
          <w:u w:val="single"/>
          <w:lang w:eastAsia="es-ES"/>
        </w:rPr>
        <w:t xml:space="preserve">ODENAS (69) - Vente Villa - Prix: 230 000 &amp;euro; - Villa </w:t>
      </w:r>
      <w:proofErr w:type="spellStart"/>
      <w:r w:rsidRPr="005A1020">
        <w:rPr>
          <w:rFonts w:ascii="Arial" w:eastAsia="Times New Roman" w:hAnsi="Arial" w:cs="Arial"/>
          <w:color w:val="0000FF"/>
          <w:sz w:val="18"/>
          <w:u w:val="single"/>
          <w:lang w:eastAsia="es-ES"/>
        </w:rPr>
        <w:t>Beaujolaise</w:t>
      </w:r>
      <w:proofErr w:type="spellEnd"/>
    </w:p>
    <w:p w:rsidR="005A1020" w:rsidRPr="005A1020" w:rsidRDefault="005A1020" w:rsidP="005A1020">
      <w:pPr>
        <w:shd w:val="clear" w:color="auto" w:fill="FFFFFF"/>
        <w:spacing w:before="0" w:beforeAutospacing="0" w:after="0" w:afterAutospacing="0" w:line="15" w:lineRule="atLeast"/>
        <w:ind w:left="0" w:firstLine="0"/>
        <w:rPr>
          <w:rFonts w:ascii="Arial" w:eastAsia="Times New Roman" w:hAnsi="Arial" w:cs="Arial"/>
          <w:color w:val="595959"/>
          <w:sz w:val="2"/>
          <w:szCs w:val="2"/>
          <w:lang w:eastAsia="es-ES"/>
        </w:rPr>
      </w:pPr>
      <w:r w:rsidRPr="005A1020">
        <w:rPr>
          <w:rFonts w:ascii="Arial" w:eastAsia="Times New Roman" w:hAnsi="Arial" w:cs="Arial"/>
          <w:color w:val="595959"/>
          <w:sz w:val="2"/>
          <w:szCs w:val="2"/>
          <w:lang w:eastAsia="es-ES"/>
        </w:rPr>
        <w:t> </w:t>
      </w:r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b/>
          <w:bCs/>
          <w:noProof/>
          <w:color w:val="8B0013"/>
          <w:sz w:val="18"/>
          <w:szCs w:val="18"/>
          <w:lang w:val="es-ES" w:eastAsia="es-ES"/>
        </w:rPr>
        <w:drawing>
          <wp:inline distT="0" distB="0" distL="0" distR="0">
            <wp:extent cx="1466850" cy="1085850"/>
            <wp:effectExtent l="19050" t="0" r="0" b="0"/>
            <wp:docPr id="51" name="Imagen 51" descr="Toulon (83) - Achat Appartement - Prix: 389900 &amp;amp;euro; - VENTE APPARTEMENT NEUF TOULON  PROCHE FARON T3 85 M2 VUE DEGAGEE COTE MER TERRASSE 56 M2 BALCON 7 M2">
              <a:hlinkClick xmlns:a="http://schemas.openxmlformats.org/drawingml/2006/main" r:id="rId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Toulon (83) - Achat Appartement - Prix: 389900 &amp;amp;euro; - VENTE APPARTEMENT NEUF TOULON  PROCHE FARON T3 85 M2 VUE DEGAGEE COTE MER TERRASSE 56 M2 BALCON 7 M2">
                      <a:hlinkClick r:id="rId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hyperlink r:id="rId65" w:history="1"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>Toulon (83) - Achat Appartement - Prix: 389900 &amp;euro; - VENTE APPARTEMENT NEUF TOULON PROCHE FARON T3 85 M2 VUE DEGAGEE COTE MER TERRASSE 56 M2 BALCON 7 M2</w:t>
        </w:r>
      </w:hyperlink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t xml:space="preserve"> </w:t>
      </w:r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b/>
          <w:bCs/>
          <w:noProof/>
          <w:color w:val="8B0013"/>
          <w:sz w:val="18"/>
          <w:szCs w:val="18"/>
          <w:lang w:val="es-ES" w:eastAsia="es-ES"/>
        </w:rPr>
        <w:drawing>
          <wp:inline distT="0" distB="0" distL="0" distR="0">
            <wp:extent cx="1466850" cy="1085850"/>
            <wp:effectExtent l="19050" t="0" r="0" b="0"/>
            <wp:docPr id="52" name="Imagen 52" descr="SAINT ETIENNE DE CROSSEY - garage double et cave (38) - Vente Maison - Prix: 850000 &amp;amp;euro; - Maison d'architecte avec piscine intérieure - proche gare et axes- avec terrain paysagé - plain pied">
              <a:hlinkClick xmlns:a="http://schemas.openxmlformats.org/drawingml/2006/main" r:id="rId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SAINT ETIENNE DE CROSSEY - garage double et cave (38) - Vente Maison - Prix: 850000 &amp;amp;euro; - Maison d'architecte avec piscine intérieure - proche gare et axes- avec terrain paysagé - plain pied">
                      <a:hlinkClick r:id="rId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hyperlink r:id="rId68" w:history="1"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>SAINT ETIENNE DE CROSSEY - garage double et cave (38) - Vente Maison - Prix: 850000 &amp;euro; - Maison d'architecte avec piscine intérieure - proche gare et axes- avec terrain paysagé - plain pied</w:t>
        </w:r>
      </w:hyperlink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t xml:space="preserve"> </w:t>
      </w:r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b/>
          <w:bCs/>
          <w:noProof/>
          <w:color w:val="8B0013"/>
          <w:sz w:val="18"/>
          <w:szCs w:val="18"/>
          <w:lang w:val="es-ES" w:eastAsia="es-ES"/>
        </w:rPr>
        <w:drawing>
          <wp:inline distT="0" distB="0" distL="0" distR="0">
            <wp:extent cx="1466850" cy="1085850"/>
            <wp:effectExtent l="19050" t="0" r="0" b="0"/>
            <wp:docPr id="53" name="Imagen 53" descr="LORGUES - n°5213 (83) - Vente Villa - Prix: 1 451 000 &amp;amp;euro; - 5 pièces - T5 / F5 - 4 chambres - avec mezzanine - piscine - Maison neuve - de plain pied">
              <a:hlinkClick xmlns:a="http://schemas.openxmlformats.org/drawingml/2006/main" r:id="rId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LORGUES - n°5213 (83) - Vente Villa - Prix: 1 451 000 &amp;amp;euro; - 5 pièces - T5 / F5 - 4 chambres - avec mezzanine - piscine - Maison neuve - de plain pied">
                      <a:hlinkClick r:id="rId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hyperlink r:id="rId71" w:history="1"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>LORGUES - n°5213 (83) - Vente Villa - Prix: 1 451 000 &amp;euro; - 5 pièces - T5 / F5 - 4 chambres - avec mezzanine - piscine - Maison neuve - de plain pied</w:t>
        </w:r>
      </w:hyperlink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t xml:space="preserve"> </w:t>
      </w:r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noProof/>
          <w:color w:val="0000FF"/>
          <w:sz w:val="18"/>
          <w:szCs w:val="18"/>
          <w:lang w:val="es-ES" w:eastAsia="es-ES"/>
        </w:rPr>
        <w:drawing>
          <wp:inline distT="0" distB="0" distL="0" distR="0">
            <wp:extent cx="1466850" cy="1085850"/>
            <wp:effectExtent l="19050" t="0" r="0" b="0"/>
            <wp:docPr id="54" name="Imagen 54" descr="LUNEL - VILLA - 94 m2 - 4 Chambres - Terrain 160 m2 - Vente Villa LUNEL (34) - Vente Villa - Prix: 199000 &amp;amp;euro; - IMMOBILIER LUNEL - Achat Villa Lunel - Villa avec terrain - Achat/Vente LUNEL - 34400 LUNEL">
              <a:hlinkClick xmlns:a="http://schemas.openxmlformats.org/drawingml/2006/main" r:id="rId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LUNEL - VILLA - 94 m2 - 4 Chambres - Terrain 160 m2 - Vente Villa LUNEL (34) - Vente Villa - Prix: 199000 &amp;amp;euro; - IMMOBILIER LUNEL - Achat Villa Lunel - Villa avec terrain - Achat/Vente LUNEL - 34400 LUNEL">
                      <a:hlinkClick r:id="rId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hyperlink r:id="rId74" w:history="1">
        <w:r w:rsidRPr="005A1020">
          <w:rPr>
            <w:rFonts w:ascii="Arial" w:eastAsia="Times New Roman" w:hAnsi="Arial" w:cs="Arial"/>
            <w:color w:val="0000FF"/>
            <w:sz w:val="18"/>
            <w:u w:val="single"/>
            <w:lang w:eastAsia="es-ES"/>
          </w:rPr>
          <w:t>LUNEL - VILLA - 94 m2 - 4 Chambres - Terrain 160 m2 - Vente Villa LUNEL (34) - Vente Villa - Prix: 199000 &amp;euro; - IMMOBILIER LUNEL - Achat Villa Lunel - Villa avec terrain - Achat/Vente LUNEL - 34400 LUNEL</w:t>
        </w:r>
      </w:hyperlink>
    </w:p>
    <w:p w:rsidR="005A1020" w:rsidRPr="005A1020" w:rsidRDefault="005A1020" w:rsidP="005A1020">
      <w:pPr>
        <w:shd w:val="clear" w:color="auto" w:fill="FFFFFF"/>
        <w:spacing w:before="0" w:beforeAutospacing="0" w:after="0" w:afterAutospacing="0" w:line="15" w:lineRule="atLeast"/>
        <w:ind w:left="0" w:firstLine="0"/>
        <w:rPr>
          <w:rFonts w:ascii="Arial" w:eastAsia="Times New Roman" w:hAnsi="Arial" w:cs="Arial"/>
          <w:color w:val="595959"/>
          <w:sz w:val="2"/>
          <w:szCs w:val="2"/>
          <w:lang w:eastAsia="es-ES"/>
        </w:rPr>
      </w:pPr>
      <w:r w:rsidRPr="005A1020">
        <w:rPr>
          <w:rFonts w:ascii="Arial" w:eastAsia="Times New Roman" w:hAnsi="Arial" w:cs="Arial"/>
          <w:color w:val="595959"/>
          <w:sz w:val="2"/>
          <w:szCs w:val="2"/>
          <w:lang w:eastAsia="es-ES"/>
        </w:rPr>
        <w:t> </w:t>
      </w:r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b/>
          <w:bCs/>
          <w:noProof/>
          <w:color w:val="8B0013"/>
          <w:sz w:val="18"/>
          <w:szCs w:val="18"/>
          <w:lang w:val="es-ES" w:eastAsia="es-ES"/>
        </w:rPr>
        <w:lastRenderedPageBreak/>
        <w:drawing>
          <wp:inline distT="0" distB="0" distL="0" distR="0">
            <wp:extent cx="1466850" cy="1085850"/>
            <wp:effectExtent l="19050" t="0" r="0" b="0"/>
            <wp:docPr id="55" name="Imagen 55" descr="VOIRON - en pierre - centre ville (38) - Vente Maison - Prix: 850000 &amp;amp;euro; - propriété avec maison de gardien centre ville Voiron isère - avec dépendances - avec terrain -jardin">
              <a:hlinkClick xmlns:a="http://schemas.openxmlformats.org/drawingml/2006/main" r:id="rId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VOIRON - en pierre - centre ville (38) - Vente Maison - Prix: 850000 &amp;amp;euro; - propriété avec maison de gardien centre ville Voiron isère - avec dépendances - avec terrain -jardin">
                      <a:hlinkClick r:id="rId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r w:rsidRPr="005A1020">
        <w:rPr>
          <w:rFonts w:ascii="Arial" w:eastAsia="Times New Roman" w:hAnsi="Arial" w:cs="Arial"/>
          <w:b/>
          <w:bCs/>
          <w:color w:val="8B0013"/>
          <w:sz w:val="18"/>
          <w:szCs w:val="18"/>
          <w:u w:val="single"/>
          <w:lang w:eastAsia="es-ES"/>
        </w:rPr>
        <w:t xml:space="preserve">VOIRON - en pierre - centre ville (38) - Vente Maison - Prix: 850000 &amp;euro; - propriété avec maison de gardien centre ville Voiron </w:t>
      </w:r>
      <w:proofErr w:type="spellStart"/>
      <w:r w:rsidRPr="005A1020">
        <w:rPr>
          <w:rFonts w:ascii="Arial" w:eastAsia="Times New Roman" w:hAnsi="Arial" w:cs="Arial"/>
          <w:b/>
          <w:bCs/>
          <w:color w:val="8B0013"/>
          <w:sz w:val="18"/>
          <w:szCs w:val="18"/>
          <w:u w:val="single"/>
          <w:lang w:eastAsia="es-ES"/>
        </w:rPr>
        <w:t>isère</w:t>
      </w:r>
      <w:proofErr w:type="spellEnd"/>
      <w:r w:rsidRPr="005A1020">
        <w:rPr>
          <w:rFonts w:ascii="Arial" w:eastAsia="Times New Roman" w:hAnsi="Arial" w:cs="Arial"/>
          <w:b/>
          <w:bCs/>
          <w:color w:val="8B0013"/>
          <w:sz w:val="18"/>
          <w:szCs w:val="18"/>
          <w:u w:val="single"/>
          <w:lang w:eastAsia="es-ES"/>
        </w:rPr>
        <w:t xml:space="preserve"> - avec dépendances - avec terrain -jardin</w:t>
      </w:r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b/>
          <w:bCs/>
          <w:noProof/>
          <w:color w:val="8B0013"/>
          <w:sz w:val="18"/>
          <w:szCs w:val="18"/>
          <w:lang w:val="es-ES" w:eastAsia="es-ES"/>
        </w:rPr>
        <w:drawing>
          <wp:inline distT="0" distB="0" distL="0" distR="0">
            <wp:extent cx="1466850" cy="1085850"/>
            <wp:effectExtent l="19050" t="0" r="0" b="0"/>
            <wp:docPr id="56" name="Imagen 56" descr="LA VALETTE DU VAR - n°8501 (83) - Vente Maison - Prix: 264 000 &amp;amp;euro; - avec garage - terrain - jardin - 3 chambres - 4 pièces - T4 / F4 - proche écoles et commerces">
              <a:hlinkClick xmlns:a="http://schemas.openxmlformats.org/drawingml/2006/main" r:id="rId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LA VALETTE DU VAR - n°8501 (83) - Vente Maison - Prix: 264 000 &amp;amp;euro; - avec garage - terrain - jardin - 3 chambres - 4 pièces - T4 / F4 - proche écoles et commerces">
                      <a:hlinkClick r:id="rId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hyperlink r:id="rId79" w:history="1"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>LA VALETTE DU VAR - n°8501 (83) - Vente Maison - Prix: 264 000 &amp;euro; - avec garage - terrain - jardin - 3 chambres - 4 pièces - T4 / F4 - proche écoles et commerces</w:t>
        </w:r>
      </w:hyperlink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val="es-ES" w:eastAsia="es-ES"/>
        </w:rPr>
      </w:pPr>
      <w:r>
        <w:rPr>
          <w:rFonts w:ascii="Arial" w:eastAsia="Times New Roman" w:hAnsi="Arial" w:cs="Arial"/>
          <w:b/>
          <w:bCs/>
          <w:noProof/>
          <w:color w:val="8B0013"/>
          <w:sz w:val="18"/>
          <w:szCs w:val="18"/>
          <w:lang w:val="es-ES" w:eastAsia="es-ES"/>
        </w:rPr>
        <w:drawing>
          <wp:inline distT="0" distB="0" distL="0" distR="0">
            <wp:extent cx="1466850" cy="1085850"/>
            <wp:effectExtent l="19050" t="0" r="0" b="0"/>
            <wp:docPr id="57" name="Imagen 57" descr="PARIS 17e arrondissement - n°72192 (75) - Vente Appartement - Prix: 1680 000 &amp;amp;euro; - 5 pièces - T5 / F5 - dans immeuble ancien en pierre - double réception - 3 chambres - dressing -cave">
              <a:hlinkClick xmlns:a="http://schemas.openxmlformats.org/drawingml/2006/main" r:id="rId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PARIS 17e arrondissement - n°72192 (75) - Vente Appartement - Prix: 1680 000 &amp;amp;euro; - 5 pièces - T5 / F5 - dans immeuble ancien en pierre - double réception - 3 chambres - dressing -cave">
                      <a:hlinkClick r:id="rId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hyperlink r:id="rId82" w:history="1"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>PARIS 17e arrondissement - n°72192 (75) - Vente Appartement - Prix: 1680 000 &amp;euro; - 5 pièces - T5 / F5 - dans immeuble ancien en pierre - double réception - 3 chambres - dressing -cave</w:t>
        </w:r>
      </w:hyperlink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noProof/>
          <w:color w:val="0000FF"/>
          <w:sz w:val="18"/>
          <w:szCs w:val="18"/>
          <w:lang w:val="es-ES" w:eastAsia="es-ES"/>
        </w:rPr>
        <w:drawing>
          <wp:inline distT="0" distB="0" distL="0" distR="0">
            <wp:extent cx="1466850" cy="1085850"/>
            <wp:effectExtent l="19050" t="0" r="0" b="0"/>
            <wp:docPr id="58" name="Imagen 58" descr="Cannes (06) - Vente Appartement - Prix: 290000 &amp;amp;euro; - CANNES - F3 DERNIER ETAGE - VUE MER - TERRASSE -  CALME - GARAGE">
              <a:hlinkClick xmlns:a="http://schemas.openxmlformats.org/drawingml/2006/main" r:id="rId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annes (06) - Vente Appartement - Prix: 290000 &amp;amp;euro; - CANNES - F3 DERNIER ETAGE - VUE MER - TERRASSE -  CALME - GARAGE">
                      <a:hlinkClick r:id="rId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hyperlink r:id="rId85" w:history="1">
        <w:r w:rsidRPr="005A1020">
          <w:rPr>
            <w:rFonts w:ascii="Arial" w:eastAsia="Times New Roman" w:hAnsi="Arial" w:cs="Arial"/>
            <w:color w:val="0000FF"/>
            <w:sz w:val="18"/>
            <w:u w:val="single"/>
            <w:lang w:eastAsia="es-ES"/>
          </w:rPr>
          <w:t>Cannes (06) - Vente Appartement - Prix: 290000 &amp;euro; - CANNES - F3 DERNIER ETAGE - VUE MER - TERRASSE - CALME - GARAGE</w:t>
        </w:r>
      </w:hyperlink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t xml:space="preserve"> </w:t>
      </w:r>
    </w:p>
    <w:p w:rsidR="00FB5C5E" w:rsidRDefault="00FB5C5E" w:rsidP="002B123C">
      <w:pPr>
        <w:ind w:left="-426" w:firstLine="0"/>
      </w:pPr>
    </w:p>
    <w:p w:rsidR="00FB5C5E" w:rsidRDefault="00FB5C5E" w:rsidP="00BD4135">
      <w:r>
        <w:t>b) au Québec</w:t>
      </w:r>
    </w:p>
    <w:tbl>
      <w:tblPr>
        <w:tblW w:w="685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397"/>
        <w:gridCol w:w="1396"/>
        <w:gridCol w:w="1396"/>
        <w:gridCol w:w="1523"/>
        <w:gridCol w:w="1396"/>
        <w:gridCol w:w="1396"/>
      </w:tblGrid>
      <w:tr w:rsidR="00BD4135" w:rsidRPr="00BD4135">
        <w:trPr>
          <w:tblCellSpacing w:w="0" w:type="dxa"/>
        </w:trPr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680"/>
            </w:tblGrid>
            <w:tr w:rsidR="00BD4135" w:rsidRPr="00BD413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BD4135" w:rsidRDefault="00BD4135" w:rsidP="00BD413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color w:val="455572"/>
                      <w:sz w:val="15"/>
                      <w:szCs w:val="15"/>
                      <w:lang w:eastAsia="es-ES"/>
                    </w:rPr>
                  </w:pPr>
                  <w:hyperlink r:id="rId86" w:history="1"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lang w:eastAsia="es-ES"/>
                      </w:rPr>
                      <w:t>À louer</w:t>
                    </w:r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szCs w:val="15"/>
                        <w:lang w:eastAsia="es-ES"/>
                      </w:rPr>
                      <w:br/>
                    </w:r>
                    <w:proofErr w:type="spellStart"/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LaSalle</w:t>
                    </w:r>
                    <w:proofErr w:type="spellEnd"/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 xml:space="preserve"> (Montréal</w:t>
                    </w:r>
                    <w:proofErr w:type="gramStart"/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)</w:t>
                    </w:r>
                    <w:proofErr w:type="gramEnd"/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pièces : 4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chambres : 2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600 $ / mois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396"/>
            </w:tblGrid>
            <w:tr w:rsidR="00BD4135" w:rsidRPr="00BD413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BD4135" w:rsidRDefault="00BD4135" w:rsidP="00BD413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color w:val="455572"/>
                      <w:sz w:val="15"/>
                      <w:szCs w:val="15"/>
                      <w:lang w:eastAsia="es-ES"/>
                    </w:rPr>
                  </w:pPr>
                  <w:hyperlink r:id="rId87" w:history="1">
                    <w:r>
                      <w:rPr>
                        <w:rFonts w:ascii="Verdana" w:eastAsia="Times New Roman" w:hAnsi="Verdana" w:cs="Times New Roman"/>
                        <w:noProof/>
                        <w:color w:val="455572"/>
                        <w:sz w:val="15"/>
                        <w:szCs w:val="15"/>
                        <w:lang w:val="es-ES" w:eastAsia="es-ES"/>
                      </w:rPr>
                      <w:drawing>
                        <wp:inline distT="0" distB="0" distL="0" distR="0">
                          <wp:extent cx="952500" cy="666750"/>
                          <wp:effectExtent l="19050" t="0" r="0" b="0"/>
                          <wp:docPr id="1" name="Imagen 1" descr="http://micasa.ca/images/photos/medium/2/0/8/2085V9_1.jpg">
                            <a:hlinkClick xmlns:a="http://schemas.openxmlformats.org/drawingml/2006/main" r:id="rId87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http://micasa.ca/images/photos/medium/2/0/8/2085V9_1.jpg">
                                    <a:hlinkClick r:id="rId87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8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lang w:eastAsia="es-ES"/>
                      </w:rPr>
                      <w:t>À louer</w:t>
                    </w:r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Saint-</w:t>
                    </w:r>
                    <w:proofErr w:type="spellStart"/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Amable</w:t>
                    </w:r>
                    <w:proofErr w:type="spellEnd"/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pièces : 4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chambres : 2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825 $ / mois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396"/>
            </w:tblGrid>
            <w:tr w:rsidR="00BD4135" w:rsidRPr="00BD413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BD4135" w:rsidRDefault="00BD4135" w:rsidP="00BD413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color w:val="455572"/>
                      <w:sz w:val="15"/>
                      <w:szCs w:val="15"/>
                      <w:lang w:eastAsia="es-ES"/>
                    </w:rPr>
                  </w:pPr>
                  <w:hyperlink r:id="rId89" w:history="1">
                    <w:r>
                      <w:rPr>
                        <w:rFonts w:ascii="Verdana" w:eastAsia="Times New Roman" w:hAnsi="Verdana" w:cs="Times New Roman"/>
                        <w:noProof/>
                        <w:color w:val="455572"/>
                        <w:sz w:val="15"/>
                        <w:szCs w:val="15"/>
                        <w:lang w:val="es-ES" w:eastAsia="es-ES"/>
                      </w:rPr>
                      <w:drawing>
                        <wp:inline distT="0" distB="0" distL="0" distR="0">
                          <wp:extent cx="952500" cy="666750"/>
                          <wp:effectExtent l="19050" t="0" r="0" b="0"/>
                          <wp:docPr id="2" name="Imagen 2" descr="http://micasa.ca/images/photos/medium/2/0/8/2087M8_1.jpg">
                            <a:hlinkClick xmlns:a="http://schemas.openxmlformats.org/drawingml/2006/main" r:id="rId89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http://micasa.ca/images/photos/medium/2/0/8/2087M8_1.jpg">
                                    <a:hlinkClick r:id="rId89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0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lang w:eastAsia="es-ES"/>
                      </w:rPr>
                      <w:t>À louer</w:t>
                    </w:r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Gatineau (Gatineau</w:t>
                    </w:r>
                    <w:proofErr w:type="gramStart"/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)</w:t>
                    </w:r>
                    <w:proofErr w:type="gramEnd"/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pièces : 8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chambres : 4 et plus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1 200 $ / mois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523"/>
            </w:tblGrid>
            <w:tr w:rsidR="00BD4135" w:rsidRPr="00BD413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BD4135" w:rsidRDefault="00BD4135" w:rsidP="00BD413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color w:val="455572"/>
                      <w:sz w:val="15"/>
                      <w:szCs w:val="15"/>
                      <w:lang w:eastAsia="es-ES"/>
                    </w:rPr>
                  </w:pPr>
                  <w:hyperlink r:id="rId91" w:history="1">
                    <w:r>
                      <w:rPr>
                        <w:rFonts w:ascii="Verdana" w:eastAsia="Times New Roman" w:hAnsi="Verdana" w:cs="Times New Roman"/>
                        <w:noProof/>
                        <w:color w:val="455572"/>
                        <w:sz w:val="15"/>
                        <w:szCs w:val="15"/>
                        <w:lang w:val="es-ES" w:eastAsia="es-ES"/>
                      </w:rPr>
                      <w:drawing>
                        <wp:inline distT="0" distB="0" distL="0" distR="0">
                          <wp:extent cx="952500" cy="666750"/>
                          <wp:effectExtent l="19050" t="0" r="0" b="0"/>
                          <wp:docPr id="3" name="Imagen 3" descr="http://micasa.ca/images/photos/medium/2/0/9/2092Q5_1.jpg">
                            <a:hlinkClick xmlns:a="http://schemas.openxmlformats.org/drawingml/2006/main" r:id="rId91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http://micasa.ca/images/photos/medium/2/0/9/2092Q5_1.jpg">
                                    <a:hlinkClick r:id="rId91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2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lang w:eastAsia="es-ES"/>
                      </w:rPr>
                      <w:t>À louer</w:t>
                    </w:r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Mercier/Hochelaga-Maisonneuve (Montréal</w:t>
                    </w:r>
                    <w:proofErr w:type="gramStart"/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)</w:t>
                    </w:r>
                    <w:proofErr w:type="gramEnd"/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pièces : 5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chambres : 3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950 $ / mois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45" w:type="dxa"/>
            <w:shd w:val="clear" w:color="auto" w:fill="FCF8E2"/>
            <w:hideMark/>
          </w:tcPr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28575" cy="9525"/>
                  <wp:effectExtent l="0" t="0" r="0" b="0"/>
                  <wp:docPr id="4" name="Imagen 4" descr="http://micasa.ca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micasa.ca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shd w:val="clear" w:color="auto" w:fill="919BAD"/>
            <w:hideMark/>
          </w:tcPr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5" name="Imagen 5" descr="http://micasa.ca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micasa.ca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4135" w:rsidRPr="00BD4135">
        <w:trPr>
          <w:tblCellSpacing w:w="0" w:type="dxa"/>
        </w:trPr>
        <w:tc>
          <w:tcPr>
            <w:tcW w:w="15" w:type="dxa"/>
            <w:shd w:val="clear" w:color="auto" w:fill="919BAD"/>
            <w:hideMark/>
          </w:tcPr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s-ES" w:eastAsia="es-ES"/>
              </w:rPr>
              <w:lastRenderedPageBreak/>
              <w:drawing>
                <wp:inline distT="0" distB="0" distL="0" distR="0">
                  <wp:extent cx="9525" cy="9525"/>
                  <wp:effectExtent l="0" t="0" r="0" b="0"/>
                  <wp:docPr id="6" name="Imagen 6" descr="http://micasa.ca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micasa.ca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" w:type="dxa"/>
            <w:shd w:val="clear" w:color="auto" w:fill="FCF8E2"/>
            <w:hideMark/>
          </w:tcPr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38100" cy="9525"/>
                  <wp:effectExtent l="0" t="0" r="0" b="0"/>
                  <wp:docPr id="7" name="Imagen 7" descr="http://micasa.ca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micasa.ca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396"/>
            </w:tblGrid>
            <w:tr w:rsidR="00BD4135" w:rsidRPr="00BD413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BD4135" w:rsidRDefault="00BD4135" w:rsidP="00BD413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color w:val="455572"/>
                      <w:sz w:val="15"/>
                      <w:szCs w:val="15"/>
                      <w:lang w:eastAsia="es-ES"/>
                    </w:rPr>
                  </w:pPr>
                  <w:hyperlink r:id="rId94" w:history="1">
                    <w:r>
                      <w:rPr>
                        <w:rFonts w:ascii="Verdana" w:eastAsia="Times New Roman" w:hAnsi="Verdana" w:cs="Times New Roman"/>
                        <w:noProof/>
                        <w:color w:val="455572"/>
                        <w:sz w:val="15"/>
                        <w:szCs w:val="15"/>
                        <w:lang w:val="es-ES" w:eastAsia="es-ES"/>
                      </w:rPr>
                      <w:drawing>
                        <wp:inline distT="0" distB="0" distL="0" distR="0">
                          <wp:extent cx="952500" cy="666750"/>
                          <wp:effectExtent l="19050" t="0" r="0" b="0"/>
                          <wp:docPr id="8" name="Imagen 8" descr="http://micasa.ca/images/photos/medium/2/0/9/2091T4_1.jpg">
                            <a:hlinkClick xmlns:a="http://schemas.openxmlformats.org/drawingml/2006/main" r:id="rId94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 descr="http://micasa.ca/images/photos/medium/2/0/9/2091T4_1.jpg">
                                    <a:hlinkClick r:id="rId94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5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lang w:eastAsia="es-ES"/>
                      </w:rPr>
                      <w:t>À louer</w:t>
                    </w:r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szCs w:val="15"/>
                        <w:lang w:eastAsia="es-ES"/>
                      </w:rPr>
                      <w:br/>
                    </w:r>
                    <w:proofErr w:type="spellStart"/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Mascouche</w:t>
                    </w:r>
                    <w:proofErr w:type="spellEnd"/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pièces : 5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chambres : 2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980 $ / mois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523"/>
            </w:tblGrid>
            <w:tr w:rsidR="00BD4135" w:rsidRPr="00BD413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BD4135" w:rsidRDefault="00BD4135" w:rsidP="00BD413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color w:val="455572"/>
                      <w:sz w:val="15"/>
                      <w:szCs w:val="15"/>
                      <w:lang w:eastAsia="es-ES"/>
                    </w:rPr>
                  </w:pPr>
                  <w:hyperlink r:id="rId96" w:history="1">
                    <w:r>
                      <w:rPr>
                        <w:rFonts w:ascii="Verdana" w:eastAsia="Times New Roman" w:hAnsi="Verdana" w:cs="Times New Roman"/>
                        <w:noProof/>
                        <w:color w:val="455572"/>
                        <w:sz w:val="15"/>
                        <w:szCs w:val="15"/>
                        <w:lang w:val="es-ES" w:eastAsia="es-ES"/>
                      </w:rPr>
                      <w:drawing>
                        <wp:inline distT="0" distB="0" distL="0" distR="0">
                          <wp:extent cx="952500" cy="666750"/>
                          <wp:effectExtent l="19050" t="0" r="0" b="0"/>
                          <wp:docPr id="9" name="Imagen 9" descr="http://micasa.ca/images/photos/medium/2/0/8/2089E0_1.jpg">
                            <a:hlinkClick xmlns:a="http://schemas.openxmlformats.org/drawingml/2006/main" r:id="rId96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9" descr="http://micasa.ca/images/photos/medium/2/0/8/2089E0_1.jpg">
                                    <a:hlinkClick r:id="rId96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7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lang w:eastAsia="es-ES"/>
                      </w:rPr>
                      <w:t>À louer</w:t>
                    </w:r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Sainte-Adèle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pièces : 6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chambres : 3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690 $ / semaine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396"/>
            </w:tblGrid>
            <w:tr w:rsidR="00BD4135" w:rsidRPr="00BD413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BD4135" w:rsidRDefault="00BD4135" w:rsidP="00BD413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color w:val="455572"/>
                      <w:sz w:val="15"/>
                      <w:szCs w:val="15"/>
                      <w:lang w:eastAsia="es-ES"/>
                    </w:rPr>
                  </w:pPr>
                  <w:hyperlink r:id="rId98" w:history="1">
                    <w:r>
                      <w:rPr>
                        <w:rFonts w:ascii="Verdana" w:eastAsia="Times New Roman" w:hAnsi="Verdana" w:cs="Times New Roman"/>
                        <w:noProof/>
                        <w:color w:val="455572"/>
                        <w:sz w:val="15"/>
                        <w:szCs w:val="15"/>
                        <w:lang w:val="es-ES" w:eastAsia="es-ES"/>
                      </w:rPr>
                      <w:drawing>
                        <wp:inline distT="0" distB="0" distL="0" distR="0">
                          <wp:extent cx="952500" cy="666750"/>
                          <wp:effectExtent l="19050" t="0" r="0" b="0"/>
                          <wp:docPr id="10" name="Imagen 10" descr="http://micasa.ca/images/photos/medium/2/0/8/2080W5_1.jpg">
                            <a:hlinkClick xmlns:a="http://schemas.openxmlformats.org/drawingml/2006/main" r:id="rId98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0" descr="http://micasa.ca/images/photos/medium/2/0/8/2080W5_1.jpg">
                                    <a:hlinkClick r:id="rId98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9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lang w:eastAsia="es-ES"/>
                      </w:rPr>
                      <w:t>À louer</w:t>
                    </w:r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Sainte-Adèle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pièces : 3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chambres : 1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725 $ / mois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396"/>
            </w:tblGrid>
            <w:tr w:rsidR="00BD4135" w:rsidRPr="00BD413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BD4135" w:rsidRDefault="00BD4135" w:rsidP="00BD413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color w:val="455572"/>
                      <w:sz w:val="15"/>
                      <w:szCs w:val="15"/>
                      <w:lang w:eastAsia="es-ES"/>
                    </w:rPr>
                  </w:pPr>
                  <w:hyperlink r:id="rId100" w:history="1">
                    <w:r>
                      <w:rPr>
                        <w:rFonts w:ascii="Verdana" w:eastAsia="Times New Roman" w:hAnsi="Verdana" w:cs="Times New Roman"/>
                        <w:noProof/>
                        <w:color w:val="455572"/>
                        <w:sz w:val="15"/>
                        <w:szCs w:val="15"/>
                        <w:lang w:val="es-ES" w:eastAsia="es-ES"/>
                      </w:rPr>
                      <w:drawing>
                        <wp:inline distT="0" distB="0" distL="0" distR="0">
                          <wp:extent cx="952500" cy="666750"/>
                          <wp:effectExtent l="19050" t="0" r="0" b="0"/>
                          <wp:docPr id="11" name="Imagen 11" descr="http://micasa.ca/images/photos/medium/2/0/9/2093J4_1.jpg">
                            <a:hlinkClick xmlns:a="http://schemas.openxmlformats.org/drawingml/2006/main" r:id="rId100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1" descr="http://micasa.ca/images/photos/medium/2/0/9/2093J4_1.jpg">
                                    <a:hlinkClick r:id="rId100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1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lang w:eastAsia="es-ES"/>
                      </w:rPr>
                      <w:t>À louer</w:t>
                    </w:r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szCs w:val="15"/>
                        <w:lang w:eastAsia="es-ES"/>
                      </w:rPr>
                      <w:br/>
                    </w:r>
                    <w:proofErr w:type="spellStart"/>
                    <w:r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Louiseville</w:t>
                    </w:r>
                    <w:proofErr w:type="spellEnd"/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pièces : 5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chambres : 1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450 $ / mois</w:t>
                    </w:r>
                    <w:r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BD4135" w:rsidRDefault="00BD4135" w:rsidP="00BD4135"/>
    <w:p w:rsidR="00BD4135" w:rsidRPr="00DA3928" w:rsidRDefault="00BD4135" w:rsidP="00DA3928">
      <w:pPr>
        <w:pStyle w:val="Prrafodelista"/>
        <w:ind w:left="757" w:firstLine="0"/>
      </w:pPr>
    </w:p>
    <w:sectPr w:rsidR="00BD4135" w:rsidRPr="00DA3928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020" w:rsidRDefault="005A1020" w:rsidP="00DA3928">
      <w:pPr>
        <w:spacing w:before="0" w:after="0"/>
      </w:pPr>
      <w:r>
        <w:separator/>
      </w:r>
    </w:p>
  </w:endnote>
  <w:endnote w:type="continuationSeparator" w:id="0">
    <w:p w:rsidR="005A1020" w:rsidRDefault="005A1020" w:rsidP="00DA3928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020" w:rsidRDefault="005A1020" w:rsidP="00DA3928">
      <w:pPr>
        <w:spacing w:before="0" w:after="0"/>
      </w:pPr>
      <w:r>
        <w:separator/>
      </w:r>
    </w:p>
  </w:footnote>
  <w:footnote w:type="continuationSeparator" w:id="0">
    <w:p w:rsidR="005A1020" w:rsidRDefault="005A1020" w:rsidP="00DA3928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0144"/>
    <w:multiLevelType w:val="hybridMultilevel"/>
    <w:tmpl w:val="A074ECDE"/>
    <w:lvl w:ilvl="0" w:tplc="BE9AADCA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06082310"/>
    <w:multiLevelType w:val="multilevel"/>
    <w:tmpl w:val="B61CE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993EAC"/>
    <w:multiLevelType w:val="multilevel"/>
    <w:tmpl w:val="0082D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C27B69"/>
    <w:multiLevelType w:val="multilevel"/>
    <w:tmpl w:val="89AAC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00F7A"/>
    <w:multiLevelType w:val="multilevel"/>
    <w:tmpl w:val="BD4A3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3A4810"/>
    <w:multiLevelType w:val="hybridMultilevel"/>
    <w:tmpl w:val="DF3A6A2C"/>
    <w:lvl w:ilvl="0" w:tplc="C0A646BA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3DE82901"/>
    <w:multiLevelType w:val="multilevel"/>
    <w:tmpl w:val="7D84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166A10"/>
    <w:multiLevelType w:val="multilevel"/>
    <w:tmpl w:val="5DE6C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BE229D"/>
    <w:multiLevelType w:val="multilevel"/>
    <w:tmpl w:val="2F3C6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562C2E"/>
    <w:multiLevelType w:val="multilevel"/>
    <w:tmpl w:val="213A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086501"/>
    <w:multiLevelType w:val="multilevel"/>
    <w:tmpl w:val="3AD43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928"/>
    <w:rsid w:val="00052B63"/>
    <w:rsid w:val="0012181E"/>
    <w:rsid w:val="002B123C"/>
    <w:rsid w:val="00400015"/>
    <w:rsid w:val="004F2C1C"/>
    <w:rsid w:val="005A1020"/>
    <w:rsid w:val="008D0F42"/>
    <w:rsid w:val="009B6493"/>
    <w:rsid w:val="00B15370"/>
    <w:rsid w:val="00BD4135"/>
    <w:rsid w:val="00DA3928"/>
    <w:rsid w:val="00FB5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1">
    <w:name w:val="heading 1"/>
    <w:basedOn w:val="Normal"/>
    <w:link w:val="Ttulo1Car"/>
    <w:uiPriority w:val="9"/>
    <w:qFormat/>
    <w:rsid w:val="005A1020"/>
    <w:pPr>
      <w:ind w:left="0"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paragraph" w:styleId="Ttulo3">
    <w:name w:val="heading 3"/>
    <w:basedOn w:val="Normal"/>
    <w:link w:val="Ttulo3Car"/>
    <w:uiPriority w:val="9"/>
    <w:qFormat/>
    <w:rsid w:val="005A1020"/>
    <w:pP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paragraph" w:styleId="Ttulo4">
    <w:name w:val="heading 4"/>
    <w:basedOn w:val="Normal"/>
    <w:link w:val="Ttulo4Car"/>
    <w:uiPriority w:val="9"/>
    <w:qFormat/>
    <w:rsid w:val="005A1020"/>
    <w:pPr>
      <w:ind w:left="0" w:firstLine="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392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DA3928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A3928"/>
    <w:rPr>
      <w:lang w:val="fr-FR"/>
    </w:rPr>
  </w:style>
  <w:style w:type="paragraph" w:styleId="Piedepgina">
    <w:name w:val="footer"/>
    <w:basedOn w:val="Normal"/>
    <w:link w:val="PiedepginaCar"/>
    <w:uiPriority w:val="99"/>
    <w:semiHidden/>
    <w:unhideWhenUsed/>
    <w:rsid w:val="00DA3928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A3928"/>
    <w:rPr>
      <w:lang w:val="fr-FR"/>
    </w:rPr>
  </w:style>
  <w:style w:type="character" w:customStyle="1" w:styleId="txt10orange2bn1">
    <w:name w:val="txt10orange2bn1"/>
    <w:basedOn w:val="Fuentedeprrafopredeter"/>
    <w:rsid w:val="00BD4135"/>
    <w:rPr>
      <w:rFonts w:ascii="Verdana" w:hAnsi="Verdana" w:hint="default"/>
      <w:b/>
      <w:bCs/>
      <w:strike w:val="0"/>
      <w:dstrike w:val="0"/>
      <w:color w:val="B74601"/>
      <w:sz w:val="15"/>
      <w:szCs w:val="15"/>
      <w:u w:val="none"/>
      <w:effect w:val="none"/>
    </w:rPr>
  </w:style>
  <w:style w:type="character" w:customStyle="1" w:styleId="txt10bleubn1">
    <w:name w:val="txt10bleubn1"/>
    <w:basedOn w:val="Fuentedeprrafopredeter"/>
    <w:rsid w:val="00BD4135"/>
    <w:rPr>
      <w:rFonts w:ascii="Verdana" w:hAnsi="Verdana" w:hint="default"/>
      <w:b/>
      <w:bCs/>
      <w:strike w:val="0"/>
      <w:dstrike w:val="0"/>
      <w:color w:val="455572"/>
      <w:sz w:val="15"/>
      <w:szCs w:val="15"/>
      <w:u w:val="none"/>
      <w:effect w:val="none"/>
    </w:rPr>
  </w:style>
  <w:style w:type="character" w:customStyle="1" w:styleId="txt10bleun1">
    <w:name w:val="txt10bleun1"/>
    <w:basedOn w:val="Fuentedeprrafopredeter"/>
    <w:rsid w:val="00BD4135"/>
    <w:rPr>
      <w:rFonts w:ascii="Verdana" w:hAnsi="Verdana" w:hint="default"/>
      <w:strike w:val="0"/>
      <w:dstrike w:val="0"/>
      <w:color w:val="455572"/>
      <w:sz w:val="15"/>
      <w:szCs w:val="15"/>
      <w:u w:val="none"/>
      <w:effect w:val="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413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4135"/>
    <w:rPr>
      <w:rFonts w:ascii="Tahoma" w:hAnsi="Tahoma" w:cs="Tahoma"/>
      <w:sz w:val="16"/>
      <w:szCs w:val="16"/>
      <w:lang w:val="fr-FR"/>
    </w:rPr>
  </w:style>
  <w:style w:type="character" w:styleId="Hipervnculo">
    <w:name w:val="Hyperlink"/>
    <w:basedOn w:val="Fuentedeprrafopredeter"/>
    <w:uiPriority w:val="99"/>
    <w:semiHidden/>
    <w:unhideWhenUsed/>
    <w:rsid w:val="00FB5C5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B5C5E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5A1020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5A1020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5A1020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5A1020"/>
    <w:rPr>
      <w:i/>
      <w:iCs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5A1020"/>
    <w:pPr>
      <w:pBdr>
        <w:bottom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5A1020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5A1020"/>
    <w:pPr>
      <w:pBdr>
        <w:top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5A1020"/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breadcrumb">
    <w:name w:val="breadcrumb"/>
    <w:basedOn w:val="Fuentedeprrafopredeter"/>
    <w:rsid w:val="005A1020"/>
  </w:style>
  <w:style w:type="character" w:customStyle="1" w:styleId="blog">
    <w:name w:val="blog"/>
    <w:basedOn w:val="Fuentedeprrafopredeter"/>
    <w:rsid w:val="005A1020"/>
  </w:style>
  <w:style w:type="character" w:customStyle="1" w:styleId="addthisseparator3">
    <w:name w:val="addthis_separator3"/>
    <w:basedOn w:val="Fuentedeprrafopredeter"/>
    <w:rsid w:val="005A1020"/>
  </w:style>
  <w:style w:type="character" w:customStyle="1" w:styleId="definition">
    <w:name w:val="definition"/>
    <w:basedOn w:val="Fuentedeprrafopredeter"/>
    <w:rsid w:val="005A10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6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2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54040">
                  <w:marLeft w:val="0"/>
                  <w:marRight w:val="1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57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53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single" w:sz="6" w:space="6" w:color="CCCCCC"/>
                      </w:divBdr>
                      <w:divsChild>
                        <w:div w:id="207349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815123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5301813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880172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27542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7213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3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863734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8513225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735462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044020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796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42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418326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362228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516400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011017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4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15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29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12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244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436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78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08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09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263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23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3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0548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99999"/>
                        <w:left w:val="none" w:sz="0" w:space="0" w:color="999999"/>
                        <w:bottom w:val="none" w:sz="0" w:space="0" w:color="999999"/>
                        <w:right w:val="none" w:sz="0" w:space="6" w:color="999999"/>
                      </w:divBdr>
                    </w:div>
                  </w:divsChild>
                </w:div>
                <w:div w:id="5790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5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1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1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48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11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1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16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200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92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0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89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56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03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410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38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85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557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89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28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6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60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50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427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7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87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3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20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9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23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83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86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77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557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58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5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61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10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90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5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31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49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1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5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0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403303">
                  <w:marLeft w:val="0"/>
                  <w:marRight w:val="1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09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single" w:sz="6" w:space="6" w:color="CCCCCC"/>
                      </w:divBdr>
                      <w:divsChild>
                        <w:div w:id="156351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51507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827652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6583799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8923728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1236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24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691050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590563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283405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078360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3469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26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584325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8578056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1533539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9021426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ledictionnairevisuel.com/alimentation-et-cuisine/cuisine/verres.php" TargetMode="External"/><Relationship Id="rId21" Type="http://schemas.openxmlformats.org/officeDocument/2006/relationships/image" Target="media/image5.png"/><Relationship Id="rId42" Type="http://schemas.openxmlformats.org/officeDocument/2006/relationships/hyperlink" Target="http://www.ledictionnairevisuel.com/static/qc/prononciation/index/qc/11850/8546" TargetMode="External"/><Relationship Id="rId47" Type="http://schemas.openxmlformats.org/officeDocument/2006/relationships/hyperlink" Target="http://www.ledictionnairevisuel.com/static/qc/prononciation/index/qc/8724/8724" TargetMode="External"/><Relationship Id="rId63" Type="http://schemas.openxmlformats.org/officeDocument/2006/relationships/hyperlink" Target="http://videos.immozip.com/video/iLyROoafMFvl.html" TargetMode="External"/><Relationship Id="rId68" Type="http://schemas.openxmlformats.org/officeDocument/2006/relationships/hyperlink" Target="http://videos.immozip.com/video/iLyROoafIzL4.html" TargetMode="External"/><Relationship Id="rId84" Type="http://schemas.openxmlformats.org/officeDocument/2006/relationships/image" Target="media/image26.jpeg"/><Relationship Id="rId89" Type="http://schemas.openxmlformats.org/officeDocument/2006/relationships/hyperlink" Target="http://micasa.ca/mod-bin/fiche/voir.cgi?id=2087M8" TargetMode="External"/><Relationship Id="rId7" Type="http://schemas.openxmlformats.org/officeDocument/2006/relationships/hyperlink" Target="http://www.ledictionnairevisuel.com/static/qc/prononciation/index/qc/8471/8471" TargetMode="External"/><Relationship Id="rId71" Type="http://schemas.openxmlformats.org/officeDocument/2006/relationships/hyperlink" Target="http://videos.immozip.com/video/iLyROoafI5Ww.html" TargetMode="External"/><Relationship Id="rId92" Type="http://schemas.openxmlformats.org/officeDocument/2006/relationships/image" Target="media/image29.jpe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9" Type="http://schemas.openxmlformats.org/officeDocument/2006/relationships/image" Target="media/image8.png"/><Relationship Id="rId11" Type="http://schemas.openxmlformats.org/officeDocument/2006/relationships/control" Target="activeX/activeX1.xml"/><Relationship Id="rId24" Type="http://schemas.openxmlformats.org/officeDocument/2006/relationships/image" Target="media/image6.png"/><Relationship Id="rId32" Type="http://schemas.openxmlformats.org/officeDocument/2006/relationships/hyperlink" Target="http://www.ledictionnairevisuel.com/alimentation-et-cuisine/cuisine/cuisine.php" TargetMode="External"/><Relationship Id="rId37" Type="http://schemas.openxmlformats.org/officeDocument/2006/relationships/image" Target="media/image10.png"/><Relationship Id="rId40" Type="http://schemas.openxmlformats.org/officeDocument/2006/relationships/hyperlink" Target="http://www.ledictionnairevisuel.com/maison/elements-de-la-maison/porte-exterieure.php" TargetMode="External"/><Relationship Id="rId45" Type="http://schemas.openxmlformats.org/officeDocument/2006/relationships/hyperlink" Target="http://www.ledictionnairevisuel.com/maison/structure-une-maison/escalier.php" TargetMode="External"/><Relationship Id="rId53" Type="http://schemas.openxmlformats.org/officeDocument/2006/relationships/image" Target="media/image15.jpeg"/><Relationship Id="rId58" Type="http://schemas.openxmlformats.org/officeDocument/2006/relationships/hyperlink" Target="http://videos.immozip.com/video/iLyROoafJjES.html" TargetMode="External"/><Relationship Id="rId66" Type="http://schemas.openxmlformats.org/officeDocument/2006/relationships/hyperlink" Target="http://videos.immozip.com/video/iLyROoafIzL4.html" TargetMode="External"/><Relationship Id="rId74" Type="http://schemas.openxmlformats.org/officeDocument/2006/relationships/hyperlink" Target="http://videos.immozip.com/video/iLyROoafIzgG.html" TargetMode="External"/><Relationship Id="rId79" Type="http://schemas.openxmlformats.org/officeDocument/2006/relationships/hyperlink" Target="http://videos.immozip.com/video/iLyROoafIPu1.html" TargetMode="External"/><Relationship Id="rId87" Type="http://schemas.openxmlformats.org/officeDocument/2006/relationships/hyperlink" Target="http://micasa.ca/mod-bin/fiche/voir.cgi?id=2085V9" TargetMode="External"/><Relationship Id="rId102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://videos.immozip.com/video/iLyROoafMkEu.html" TargetMode="External"/><Relationship Id="rId82" Type="http://schemas.openxmlformats.org/officeDocument/2006/relationships/hyperlink" Target="http://videos.immozip.com/video/iLyROoafIPJW.html" TargetMode="External"/><Relationship Id="rId90" Type="http://schemas.openxmlformats.org/officeDocument/2006/relationships/image" Target="media/image28.jpeg"/><Relationship Id="rId95" Type="http://schemas.openxmlformats.org/officeDocument/2006/relationships/image" Target="media/image31.jpeg"/><Relationship Id="rId19" Type="http://schemas.openxmlformats.org/officeDocument/2006/relationships/hyperlink" Target="http://www.ledictionnairevisuel.com/static/qc/prononciation/index/qc/1343/8561" TargetMode="External"/><Relationship Id="rId14" Type="http://schemas.openxmlformats.org/officeDocument/2006/relationships/hyperlink" Target="http://www.ledictionnairevisuel.com/static/qc/prononciation/index/qc/30404/30404" TargetMode="External"/><Relationship Id="rId22" Type="http://schemas.openxmlformats.org/officeDocument/2006/relationships/hyperlink" Target="http://www.ledictionnairevisuel.com/static/qc/prononciation/index/qc/8604/8604" TargetMode="External"/><Relationship Id="rId27" Type="http://schemas.openxmlformats.org/officeDocument/2006/relationships/image" Target="media/image7.png"/><Relationship Id="rId30" Type="http://schemas.openxmlformats.org/officeDocument/2006/relationships/hyperlink" Target="http://www.ledictionnairevisuel.com/static/qc/prononciation/index/qc/8649/8649" TargetMode="External"/><Relationship Id="rId35" Type="http://schemas.openxmlformats.org/officeDocument/2006/relationships/hyperlink" Target="http://www.ledictionnairevisuel.com/static/qc/prononciation/index/qc/8709/8709" TargetMode="External"/><Relationship Id="rId43" Type="http://schemas.openxmlformats.org/officeDocument/2006/relationships/hyperlink" Target="http://www.ledictionnairevisuel.com/static/qc/prononciation/index/qc/8516/8516" TargetMode="External"/><Relationship Id="rId48" Type="http://schemas.openxmlformats.org/officeDocument/2006/relationships/hyperlink" Target="http://www.ledictionnairevisuel.com/maison/ameublement-de-la-maison/appareils-electromenagers/seche-linge-electrique-secheuse.php" TargetMode="External"/><Relationship Id="rId56" Type="http://schemas.openxmlformats.org/officeDocument/2006/relationships/image" Target="media/image16.jpeg"/><Relationship Id="rId64" Type="http://schemas.openxmlformats.org/officeDocument/2006/relationships/image" Target="media/image19.jpeg"/><Relationship Id="rId69" Type="http://schemas.openxmlformats.org/officeDocument/2006/relationships/hyperlink" Target="http://videos.immozip.com/video/iLyROoafI5Ww.html" TargetMode="External"/><Relationship Id="rId77" Type="http://schemas.openxmlformats.org/officeDocument/2006/relationships/hyperlink" Target="http://videos.immozip.com/video/iLyROoafIPu1.html" TargetMode="External"/><Relationship Id="rId100" Type="http://schemas.openxmlformats.org/officeDocument/2006/relationships/hyperlink" Target="http://micasa.ca/mod-bin/fiche/voir.cgi?id=2093J4" TargetMode="External"/><Relationship Id="rId8" Type="http://schemas.openxmlformats.org/officeDocument/2006/relationships/image" Target="media/image1.gif"/><Relationship Id="rId51" Type="http://schemas.openxmlformats.org/officeDocument/2006/relationships/image" Target="media/image14.png"/><Relationship Id="rId72" Type="http://schemas.openxmlformats.org/officeDocument/2006/relationships/hyperlink" Target="http://videos.immozip.com/video/iLyROoafIzgG.html" TargetMode="External"/><Relationship Id="rId80" Type="http://schemas.openxmlformats.org/officeDocument/2006/relationships/hyperlink" Target="http://videos.immozip.com/video/iLyROoafIPJW.html" TargetMode="External"/><Relationship Id="rId85" Type="http://schemas.openxmlformats.org/officeDocument/2006/relationships/hyperlink" Target="http://videos.immozip.com/video/iLyROoafMxLW.html" TargetMode="External"/><Relationship Id="rId93" Type="http://schemas.openxmlformats.org/officeDocument/2006/relationships/image" Target="media/image30.gif"/><Relationship Id="rId98" Type="http://schemas.openxmlformats.org/officeDocument/2006/relationships/hyperlink" Target="http://micasa.ca/mod-bin/fiche/voir.cgi?id=2080W5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ledictionnairevisuel.com/static/qc/prononciation/index/qc/6686/8948" TargetMode="External"/><Relationship Id="rId17" Type="http://schemas.openxmlformats.org/officeDocument/2006/relationships/hyperlink" Target="http://www.ledictionnairevisuel.com/static/qc/prononciation/index/qc/30405/30405" TargetMode="External"/><Relationship Id="rId25" Type="http://schemas.openxmlformats.org/officeDocument/2006/relationships/hyperlink" Target="http://www.ledictionnairevisuel.com/static/qc/prononciation/index/qc/210/8634" TargetMode="External"/><Relationship Id="rId33" Type="http://schemas.openxmlformats.org/officeDocument/2006/relationships/image" Target="media/image9.png"/><Relationship Id="rId38" Type="http://schemas.openxmlformats.org/officeDocument/2006/relationships/hyperlink" Target="http://www.ledictionnairevisuel.com/static/qc/prononciation/index/qc/8619/8619" TargetMode="External"/><Relationship Id="rId46" Type="http://schemas.openxmlformats.org/officeDocument/2006/relationships/image" Target="media/image12.png"/><Relationship Id="rId59" Type="http://schemas.openxmlformats.org/officeDocument/2006/relationships/image" Target="media/image17.jpeg"/><Relationship Id="rId67" Type="http://schemas.openxmlformats.org/officeDocument/2006/relationships/image" Target="media/image20.jpeg"/><Relationship Id="rId103" Type="http://schemas.openxmlformats.org/officeDocument/2006/relationships/theme" Target="theme/theme1.xml"/><Relationship Id="rId20" Type="http://schemas.openxmlformats.org/officeDocument/2006/relationships/hyperlink" Target="http://www.ledictionnairevisuel.com/maison/chauffage/chauffage-au-bois/cheminee-a-foyer-ouvert.php" TargetMode="External"/><Relationship Id="rId41" Type="http://schemas.openxmlformats.org/officeDocument/2006/relationships/image" Target="media/image11.png"/><Relationship Id="rId54" Type="http://schemas.openxmlformats.org/officeDocument/2006/relationships/hyperlink" Target="http://videos.immozip.com/video/iLyROoafJGzS.html" TargetMode="External"/><Relationship Id="rId62" Type="http://schemas.openxmlformats.org/officeDocument/2006/relationships/image" Target="media/image18.jpeg"/><Relationship Id="rId70" Type="http://schemas.openxmlformats.org/officeDocument/2006/relationships/image" Target="media/image21.jpeg"/><Relationship Id="rId75" Type="http://schemas.openxmlformats.org/officeDocument/2006/relationships/hyperlink" Target="http://videos.immozip.com/video/iLyROoafIzi6.html" TargetMode="External"/><Relationship Id="rId83" Type="http://schemas.openxmlformats.org/officeDocument/2006/relationships/hyperlink" Target="http://videos.immozip.com/video/iLyROoafMxLW.html" TargetMode="External"/><Relationship Id="rId88" Type="http://schemas.openxmlformats.org/officeDocument/2006/relationships/image" Target="media/image27.jpeg"/><Relationship Id="rId91" Type="http://schemas.openxmlformats.org/officeDocument/2006/relationships/hyperlink" Target="http://micasa.ca/mod-bin/fiche/voir.cgi?id=2092Q5" TargetMode="External"/><Relationship Id="rId96" Type="http://schemas.openxmlformats.org/officeDocument/2006/relationships/hyperlink" Target="http://micasa.ca/mod-bin/fiche/voir.cgi?id=2089E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ledictionnairevisuel.com/maison/plomberie/w-c-toilette.php" TargetMode="External"/><Relationship Id="rId23" Type="http://schemas.openxmlformats.org/officeDocument/2006/relationships/hyperlink" Target="http://www.ledictionnairevisuel.com/maison/ameublement-de-la-maison/fauteuil/exemples-de-fauteuils.php" TargetMode="External"/><Relationship Id="rId28" Type="http://schemas.openxmlformats.org/officeDocument/2006/relationships/hyperlink" Target="http://www.ledictionnairevisuel.com/alimentation-et-cuisine/cuisine/vaisselle.php" TargetMode="External"/><Relationship Id="rId36" Type="http://schemas.openxmlformats.org/officeDocument/2006/relationships/hyperlink" Target="http://www.ledictionnairevisuel.com/arts-et-architecture/architecture/elements-architecture/exemples-de-portes.php" TargetMode="External"/><Relationship Id="rId49" Type="http://schemas.openxmlformats.org/officeDocument/2006/relationships/image" Target="media/image13.png"/><Relationship Id="rId57" Type="http://schemas.openxmlformats.org/officeDocument/2006/relationships/hyperlink" Target="http://videos.immozip.com/video/iLyROoafJBHX.html" TargetMode="External"/><Relationship Id="rId10" Type="http://schemas.openxmlformats.org/officeDocument/2006/relationships/image" Target="media/image3.wmf"/><Relationship Id="rId31" Type="http://schemas.openxmlformats.org/officeDocument/2006/relationships/hyperlink" Target="http://www.ledictionnairevisuel.com/static/qc/prononciation/index/qc/1150/8679" TargetMode="External"/><Relationship Id="rId44" Type="http://schemas.openxmlformats.org/officeDocument/2006/relationships/hyperlink" Target="http://www.ledictionnairevisuel.com/static/qc/prononciation/index/qc/8486/8486" TargetMode="External"/><Relationship Id="rId52" Type="http://schemas.openxmlformats.org/officeDocument/2006/relationships/hyperlink" Target="http://videos.immozip.com/video/iLyROoafJGzS.html" TargetMode="External"/><Relationship Id="rId60" Type="http://schemas.openxmlformats.org/officeDocument/2006/relationships/hyperlink" Target="http://videos.immozip.com/video/iLyROoafJjES.html" TargetMode="External"/><Relationship Id="rId65" Type="http://schemas.openxmlformats.org/officeDocument/2006/relationships/hyperlink" Target="http://videos.immozip.com/video/iLyROoafMFvl.html" TargetMode="External"/><Relationship Id="rId73" Type="http://schemas.openxmlformats.org/officeDocument/2006/relationships/image" Target="media/image22.jpeg"/><Relationship Id="rId78" Type="http://schemas.openxmlformats.org/officeDocument/2006/relationships/image" Target="media/image24.jpeg"/><Relationship Id="rId81" Type="http://schemas.openxmlformats.org/officeDocument/2006/relationships/image" Target="media/image25.jpeg"/><Relationship Id="rId86" Type="http://schemas.openxmlformats.org/officeDocument/2006/relationships/hyperlink" Target="http://micasa.ca/mod-bin/fiche/voir.cgi?id=2088Z9" TargetMode="External"/><Relationship Id="rId94" Type="http://schemas.openxmlformats.org/officeDocument/2006/relationships/hyperlink" Target="http://micasa.ca/mod-bin/fiche/voir.cgi?id=2091T4" TargetMode="External"/><Relationship Id="rId99" Type="http://schemas.openxmlformats.org/officeDocument/2006/relationships/image" Target="media/image33.jpeg"/><Relationship Id="rId101" Type="http://schemas.openxmlformats.org/officeDocument/2006/relationships/image" Target="media/image34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3" Type="http://schemas.openxmlformats.org/officeDocument/2006/relationships/hyperlink" Target="http://www.ledictionnairevisuel.com/static/qc/prononciation/index/qc/12571/30403" TargetMode="External"/><Relationship Id="rId18" Type="http://schemas.openxmlformats.org/officeDocument/2006/relationships/hyperlink" Target="http://www.ledictionnairevisuel.com/static/qc/prononciation/index/qc/5851/30406" TargetMode="External"/><Relationship Id="rId39" Type="http://schemas.openxmlformats.org/officeDocument/2006/relationships/hyperlink" Target="http://www.ledictionnairevisuel.com/static/qc/prononciation/index/qc/6445/8501" TargetMode="External"/><Relationship Id="rId34" Type="http://schemas.openxmlformats.org/officeDocument/2006/relationships/hyperlink" Target="http://www.ledictionnairevisuel.com/static/qc/prononciation/index/qc/8694/8694" TargetMode="External"/><Relationship Id="rId50" Type="http://schemas.openxmlformats.org/officeDocument/2006/relationships/hyperlink" Target="http://www.ledictionnairevisuel.com/maison/ameublement-de-la-maison/appareils-electromenagers/lave-linge-laveuse.php" TargetMode="External"/><Relationship Id="rId55" Type="http://schemas.openxmlformats.org/officeDocument/2006/relationships/hyperlink" Target="http://videos.immozip.com/video/iLyROoafJBHX.html" TargetMode="External"/><Relationship Id="rId76" Type="http://schemas.openxmlformats.org/officeDocument/2006/relationships/image" Target="media/image23.jpeg"/><Relationship Id="rId97" Type="http://schemas.openxmlformats.org/officeDocument/2006/relationships/image" Target="media/image32.jpeg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PropertyBag">
  <ax:ocxPr ax:name="_cx" ax:value="20796"/>
  <ax:ocxPr ax:name="_cy" ax:value="3572"/>
  <ax:ocxPr ax:name="FlashVars" ax:value=""/>
  <ax:ocxPr ax:name="Movie" ax:value="../../../flash/SeeAlso.swf"/>
  <ax:ocxPr ax:name="Src" ax:value="../../../flash/SeeAlso.swf"/>
  <ax:ocxPr ax:name="WMode" ax:value="Window"/>
  <ax:ocxPr ax:name="Play" ax:value="0"/>
  <ax:ocxPr ax:name="Loop" ax:value="-1"/>
  <ax:ocxPr ax:name="Quality" ax:value="High"/>
  <ax:ocxPr ax:name="SAlign" ax:value=""/>
  <ax:ocxPr ax:name="Menu" ax:value="-1"/>
  <ax:ocxPr ax:name="Base" ax:value=""/>
  <ax:ocxPr ax:name="AllowScriptAccess" ax:value=""/>
  <ax:ocxPr ax:name="Scale" ax:value="ShowAll"/>
  <ax:ocxPr ax:name="DeviceFont" ax:value="0"/>
  <ax:ocxPr ax:name="EmbedMovie" ax:value="0"/>
  <ax:ocxPr ax:name="BGColor" ax:value=""/>
  <ax:ocxPr ax:name="SWRemote" ax:value=""/>
  <ax:ocxPr ax:name="MovieData" ax:value=""/>
  <ax:ocxPr ax:name="SeamlessTabbing" ax:value="1"/>
  <ax:ocxPr ax:name="Profile" ax:value="0"/>
  <ax:ocxPr ax:name="ProfileAddress" ax:value=""/>
  <ax:ocxPr ax:name="ProfilePort" ax:value="0"/>
  <ax:ocxPr ax:name="AllowNetworking" ax:value="all"/>
  <ax:ocxPr ax:name="AllowFullScreen" ax:value="false"/>
</ax:ocx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1152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7479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2010-03-10T00:01:00Z</dcterms:created>
  <dcterms:modified xsi:type="dcterms:W3CDTF">2010-03-10T00:44:00Z</dcterms:modified>
</cp:coreProperties>
</file>